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A03E4" w14:textId="77777777" w:rsidR="00805B8A" w:rsidRPr="00687FA4" w:rsidRDefault="00805B8A" w:rsidP="00DB0857">
      <w:pPr>
        <w:spacing w:after="0" w:line="240" w:lineRule="auto"/>
        <w:rPr>
          <w:rFonts w:ascii="Lucida Sans Unicode" w:hAnsi="Lucida Sans Unicode" w:cs="Lucida Sans Unicode"/>
          <w:color w:val="009530"/>
          <w:sz w:val="20"/>
          <w:szCs w:val="20"/>
          <w:shd w:val="clear" w:color="auto" w:fill="FFFFFF"/>
          <w:lang w:val="ru-RU"/>
        </w:rPr>
      </w:pPr>
    </w:p>
    <w:p w14:paraId="63912F17" w14:textId="77777777" w:rsidR="00805B8A" w:rsidRDefault="00805B8A" w:rsidP="00DB0857">
      <w:pPr>
        <w:spacing w:after="0" w:line="240" w:lineRule="auto"/>
        <w:rPr>
          <w:rFonts w:ascii="Lucida Sans Unicode" w:hAnsi="Lucida Sans Unicode" w:cs="Lucida Sans Unicode"/>
          <w:color w:val="009530"/>
          <w:sz w:val="20"/>
          <w:szCs w:val="20"/>
          <w:shd w:val="clear" w:color="auto" w:fill="FFFFFF"/>
          <w:lang w:val="ru-RU"/>
        </w:rPr>
      </w:pPr>
    </w:p>
    <w:p w14:paraId="3BB6F4A6" w14:textId="4A2EAF5D" w:rsidR="00805B8A" w:rsidRPr="00520161" w:rsidRDefault="00805B8A" w:rsidP="00DB0857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</w:pPr>
      <w:r w:rsidRPr="00805B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Правила проведения </w:t>
      </w:r>
      <w:r w:rsidR="000D6F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рекламной </w:t>
      </w:r>
      <w:r w:rsidRPr="00805B8A">
        <w:rPr>
          <w:rFonts w:ascii="Times New Roman" w:hAnsi="Times New Roman" w:cs="Times New Roman"/>
          <w:b/>
          <w:sz w:val="24"/>
          <w:szCs w:val="24"/>
          <w:lang w:val="ru-RU"/>
        </w:rPr>
        <w:t>акции</w:t>
      </w:r>
      <w:r w:rsidR="005201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20161" w:rsidRPr="00520161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(иного стимулирующего мероприятия)</w:t>
      </w:r>
    </w:p>
    <w:p w14:paraId="74D464F6" w14:textId="191B6BA6" w:rsidR="00805B8A" w:rsidRPr="00805B8A" w:rsidRDefault="002A315D" w:rsidP="00DB08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bookmarkStart w:id="0" w:name="_Hlk204262951"/>
      <w:r>
        <w:rPr>
          <w:rFonts w:ascii="Times New Roman" w:hAnsi="Times New Roman" w:cs="Times New Roman"/>
          <w:b/>
          <w:sz w:val="24"/>
          <w:szCs w:val="24"/>
          <w:lang w:val="ru-RU"/>
        </w:rPr>
        <w:t>Приз посетителю шоурума</w:t>
      </w:r>
      <w:bookmarkEnd w:id="0"/>
      <w:r w:rsidR="00805B8A" w:rsidRPr="00805B8A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14:paraId="41A395CF" w14:textId="77777777" w:rsidR="00805B8A" w:rsidRPr="001563AB" w:rsidRDefault="00805B8A" w:rsidP="00DB08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CCEBCAA" w14:textId="659A13AF" w:rsidR="001563AB" w:rsidRPr="00597997" w:rsidRDefault="00D967ED" w:rsidP="005979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7997">
        <w:rPr>
          <w:rFonts w:ascii="Times New Roman" w:hAnsi="Times New Roman" w:cs="Times New Roman"/>
          <w:b/>
          <w:sz w:val="24"/>
          <w:szCs w:val="24"/>
          <w:lang w:val="ru-RU"/>
        </w:rPr>
        <w:t>Общие положения:</w:t>
      </w:r>
    </w:p>
    <w:p w14:paraId="52E968DA" w14:textId="7BE329FC" w:rsidR="001563AB" w:rsidRPr="002A315D" w:rsidRDefault="00D967ED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Lucida Sans Unicode" w:hAnsi="Lucida Sans Unicode" w:cs="Lucida Sans Unicode"/>
          <w:color w:val="009530"/>
          <w:sz w:val="20"/>
          <w:szCs w:val="20"/>
          <w:shd w:val="clear" w:color="auto" w:fill="FFFFFF"/>
          <w:lang w:val="ru-RU"/>
        </w:rPr>
      </w:pPr>
      <w:r w:rsidRPr="002A315D">
        <w:rPr>
          <w:rFonts w:ascii="Times New Roman" w:hAnsi="Times New Roman" w:cs="Times New Roman"/>
          <w:sz w:val="24"/>
          <w:szCs w:val="24"/>
          <w:lang w:val="ru-RU"/>
        </w:rPr>
        <w:t>Рекламная акция под наименованием «</w:t>
      </w:r>
      <w:r w:rsidR="002A315D" w:rsidRPr="002A315D">
        <w:rPr>
          <w:rFonts w:ascii="Times New Roman" w:hAnsi="Times New Roman" w:cs="Times New Roman"/>
          <w:sz w:val="24"/>
          <w:szCs w:val="24"/>
          <w:lang w:val="ru-RU"/>
        </w:rPr>
        <w:t>Приз посетителю шоурума</w:t>
      </w:r>
      <w:r w:rsidRPr="002A315D">
        <w:rPr>
          <w:rFonts w:ascii="Times New Roman" w:hAnsi="Times New Roman" w:cs="Times New Roman"/>
          <w:sz w:val="24"/>
          <w:szCs w:val="24"/>
          <w:lang w:val="ru-RU"/>
        </w:rPr>
        <w:t>» (далее - «Мероприятие») проводится в рамках рекламной кампании</w:t>
      </w:r>
      <w:r w:rsidR="00D36C3E" w:rsidRPr="002A31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315D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2A315D" w:rsidRPr="002A315D">
        <w:rPr>
          <w:rFonts w:ascii="Times New Roman" w:hAnsi="Times New Roman" w:cs="Times New Roman"/>
          <w:sz w:val="24"/>
          <w:szCs w:val="24"/>
          <w:lang w:val="ru-RU"/>
        </w:rPr>
        <w:t>Шоурум дизайнерской электрики Systeme Electric</w:t>
      </w:r>
      <w:r w:rsidRPr="002A315D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D36C3E" w:rsidRPr="002A31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315D">
        <w:rPr>
          <w:rFonts w:ascii="Times New Roman" w:hAnsi="Times New Roman" w:cs="Times New Roman"/>
          <w:sz w:val="24"/>
          <w:szCs w:val="24"/>
          <w:lang w:val="ru-RU"/>
        </w:rPr>
        <w:t xml:space="preserve">и направлена на привлечение внимания к </w:t>
      </w:r>
      <w:r w:rsidR="00D36C3E" w:rsidRPr="002A315D">
        <w:rPr>
          <w:rFonts w:ascii="Times New Roman" w:hAnsi="Times New Roman" w:cs="Times New Roman"/>
          <w:sz w:val="24"/>
          <w:szCs w:val="24"/>
          <w:lang w:val="ru-RU"/>
        </w:rPr>
        <w:t xml:space="preserve">бренду </w:t>
      </w:r>
      <w:r w:rsidR="00D36C3E" w:rsidRPr="002A315D">
        <w:rPr>
          <w:rFonts w:ascii="Times New Roman" w:hAnsi="Times New Roman" w:cs="Times New Roman"/>
          <w:sz w:val="24"/>
          <w:szCs w:val="24"/>
        </w:rPr>
        <w:t>Systeme</w:t>
      </w:r>
      <w:r w:rsidR="00D36C3E" w:rsidRPr="002A31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36C3E" w:rsidRPr="002A315D">
        <w:rPr>
          <w:rFonts w:ascii="Times New Roman" w:hAnsi="Times New Roman" w:cs="Times New Roman"/>
          <w:sz w:val="24"/>
          <w:szCs w:val="24"/>
        </w:rPr>
        <w:t>Electric</w:t>
      </w:r>
      <w:r w:rsidRPr="002A315D">
        <w:rPr>
          <w:rFonts w:ascii="Times New Roman" w:hAnsi="Times New Roman" w:cs="Times New Roman"/>
          <w:sz w:val="24"/>
          <w:szCs w:val="24"/>
          <w:lang w:val="ru-RU"/>
        </w:rPr>
        <w:t>, формирование или поддержание интереса к нему и его продвижение на рынке.</w:t>
      </w:r>
      <w:r w:rsidRPr="002A315D">
        <w:rPr>
          <w:rFonts w:ascii="Lucida Sans Unicode" w:hAnsi="Lucida Sans Unicode" w:cs="Lucida Sans Unicode"/>
          <w:color w:val="009530"/>
          <w:sz w:val="20"/>
          <w:szCs w:val="20"/>
          <w:shd w:val="clear" w:color="auto" w:fill="FFFFFF"/>
          <w:lang w:val="ru-RU"/>
        </w:rPr>
        <w:t xml:space="preserve"> </w:t>
      </w:r>
    </w:p>
    <w:p w14:paraId="44F22E8F" w14:textId="1A9D8694" w:rsidR="001563AB" w:rsidRPr="002A315D" w:rsidRDefault="00D967ED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315D">
        <w:rPr>
          <w:rFonts w:ascii="Times New Roman" w:hAnsi="Times New Roman" w:cs="Times New Roman"/>
          <w:sz w:val="24"/>
          <w:szCs w:val="24"/>
          <w:lang w:val="ru-RU"/>
        </w:rPr>
        <w:t xml:space="preserve">Мероприятие проводится на территории Российской Федерации в соответствии с </w:t>
      </w:r>
      <w:r w:rsidR="000D6FA5" w:rsidRPr="002A315D">
        <w:rPr>
          <w:rFonts w:ascii="Times New Roman" w:hAnsi="Times New Roman" w:cs="Times New Roman"/>
          <w:sz w:val="24"/>
          <w:szCs w:val="24"/>
          <w:lang w:val="ru-RU"/>
        </w:rPr>
        <w:t xml:space="preserve">действующим </w:t>
      </w:r>
      <w:r w:rsidRPr="002A315D">
        <w:rPr>
          <w:rFonts w:ascii="Times New Roman" w:hAnsi="Times New Roman" w:cs="Times New Roman"/>
          <w:sz w:val="24"/>
          <w:szCs w:val="24"/>
          <w:lang w:val="ru-RU"/>
        </w:rPr>
        <w:t>законодательством Российской Федерации и настоящими Правилами проведения Мероприятия (далее – «Правила»).</w:t>
      </w:r>
    </w:p>
    <w:p w14:paraId="0D49F8DB" w14:textId="2DA4E08E" w:rsidR="001563AB" w:rsidRPr="002A315D" w:rsidRDefault="001563AB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997">
        <w:rPr>
          <w:rFonts w:ascii="Times New Roman" w:hAnsi="Times New Roman" w:cs="Times New Roman"/>
          <w:sz w:val="24"/>
          <w:szCs w:val="24"/>
          <w:lang w:val="ru-RU"/>
        </w:rPr>
        <w:t xml:space="preserve">Источником информации о полных условиях Мероприятия, Организаторе и правилах участия </w:t>
      </w:r>
      <w:r w:rsidRPr="002A315D">
        <w:rPr>
          <w:rFonts w:ascii="Times New Roman" w:hAnsi="Times New Roman" w:cs="Times New Roman"/>
          <w:sz w:val="24"/>
          <w:szCs w:val="24"/>
          <w:lang w:val="ru-RU"/>
        </w:rPr>
        <w:t>является Сайт Мероприятия</w:t>
      </w:r>
      <w:r w:rsidR="002A315D" w:rsidRPr="002A315D">
        <w:rPr>
          <w:lang w:val="ru-RU"/>
        </w:rPr>
        <w:t xml:space="preserve"> </w:t>
      </w:r>
      <w:proofErr w:type="gramStart"/>
      <w:r w:rsidR="002A315D" w:rsidRPr="002A315D">
        <w:rPr>
          <w:rFonts w:ascii="Times New Roman" w:hAnsi="Times New Roman" w:cs="Times New Roman"/>
          <w:sz w:val="24"/>
          <w:szCs w:val="24"/>
          <w:lang w:val="ru-RU"/>
        </w:rPr>
        <w:t xml:space="preserve">https://t.me/Systeme_Electric_design </w:t>
      </w:r>
      <w:r w:rsidRPr="002A315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14:paraId="53562612" w14:textId="37A4FC01" w:rsidR="000D6FA5" w:rsidRPr="002A315D" w:rsidRDefault="000D6FA5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315D">
        <w:rPr>
          <w:rFonts w:ascii="Times New Roman" w:hAnsi="Times New Roman" w:cs="Times New Roman"/>
          <w:sz w:val="24"/>
          <w:szCs w:val="24"/>
          <w:lang w:val="ru-RU"/>
        </w:rPr>
        <w:t>Мероприятие проводится в сети Интернет на Сайте Мероприятия.</w:t>
      </w:r>
    </w:p>
    <w:p w14:paraId="5548B608" w14:textId="6799AE06" w:rsidR="003B5FDB" w:rsidRDefault="003B5FDB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997">
        <w:rPr>
          <w:rFonts w:ascii="Times New Roman" w:hAnsi="Times New Roman" w:cs="Times New Roman"/>
          <w:sz w:val="24"/>
          <w:szCs w:val="24"/>
          <w:lang w:val="ru-RU"/>
        </w:rPr>
        <w:t>Настоящее Мероприятие не является публичным конкурсом в смысле гл. 57 Гражданского кодекса РФ и не является лотереей либо иной, основанной на риске игрой и не носит вероятностного (случайного) характера в смысле Федерального закона от 11.11.2003 № 138-ФЗ «О лотереях».</w:t>
      </w:r>
    </w:p>
    <w:p w14:paraId="690EBED8" w14:textId="349ABD24" w:rsidR="00687FA4" w:rsidRDefault="00687FA4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7FA4">
        <w:rPr>
          <w:rFonts w:ascii="Times New Roman" w:hAnsi="Times New Roman" w:cs="Times New Roman"/>
          <w:sz w:val="24"/>
          <w:szCs w:val="24"/>
          <w:lang w:val="ru-RU"/>
        </w:rPr>
        <w:t xml:space="preserve">Принимая участие в </w:t>
      </w:r>
      <w:r>
        <w:rPr>
          <w:rFonts w:ascii="Times New Roman" w:hAnsi="Times New Roman" w:cs="Times New Roman"/>
          <w:sz w:val="24"/>
          <w:szCs w:val="24"/>
          <w:lang w:val="ru-RU"/>
        </w:rPr>
        <w:t>Мероприятии</w:t>
      </w:r>
      <w:r w:rsidRPr="00687FA4">
        <w:rPr>
          <w:rFonts w:ascii="Times New Roman" w:hAnsi="Times New Roman" w:cs="Times New Roman"/>
          <w:sz w:val="24"/>
          <w:szCs w:val="24"/>
          <w:lang w:val="ru-RU"/>
        </w:rPr>
        <w:t xml:space="preserve">, Участники полностью соглашаются с настоящими </w:t>
      </w: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687FA4">
        <w:rPr>
          <w:rFonts w:ascii="Times New Roman" w:hAnsi="Times New Roman" w:cs="Times New Roman"/>
          <w:sz w:val="24"/>
          <w:szCs w:val="24"/>
          <w:lang w:val="ru-RU"/>
        </w:rPr>
        <w:t>равилами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E8C2B38" w14:textId="77777777" w:rsidR="000D6FA5" w:rsidRDefault="000D6FA5" w:rsidP="000D6F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80EE16" w14:textId="3A241A4B" w:rsidR="00642D35" w:rsidRDefault="00642D35" w:rsidP="000D6FA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6FA5">
        <w:rPr>
          <w:rFonts w:ascii="Times New Roman" w:hAnsi="Times New Roman" w:cs="Times New Roman"/>
          <w:b/>
          <w:sz w:val="24"/>
          <w:szCs w:val="24"/>
          <w:lang w:val="ru-RU"/>
        </w:rPr>
        <w:t>Определения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0DBC86CC" w14:textId="2D731EAC" w:rsidR="00642D35" w:rsidRDefault="00642D35" w:rsidP="00642D3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2D35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Участник Мероприятия</w:t>
      </w:r>
      <w:r w:rsidRPr="00642D35">
        <w:rPr>
          <w:rFonts w:ascii="Times New Roman" w:hAnsi="Times New Roman" w:cs="Times New Roman"/>
          <w:sz w:val="24"/>
          <w:szCs w:val="24"/>
          <w:lang w:val="ru-RU"/>
        </w:rPr>
        <w:t xml:space="preserve"> – физическое лицо, соответствующее требованиям Правил, выполнившее условия участия </w:t>
      </w:r>
      <w:r w:rsidR="0072580F" w:rsidRPr="0072580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72580F">
        <w:rPr>
          <w:rFonts w:ascii="Times New Roman" w:hAnsi="Times New Roman" w:cs="Times New Roman"/>
          <w:sz w:val="24"/>
          <w:szCs w:val="24"/>
          <w:lang w:val="ru-RU"/>
        </w:rPr>
        <w:t xml:space="preserve">разделы 6-7) </w:t>
      </w:r>
      <w:r w:rsidRPr="00642D35">
        <w:rPr>
          <w:rFonts w:ascii="Times New Roman" w:hAnsi="Times New Roman" w:cs="Times New Roman"/>
          <w:sz w:val="24"/>
          <w:szCs w:val="24"/>
          <w:lang w:val="ru-RU"/>
        </w:rPr>
        <w:t>и получившее порядковый номер от Организатора.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660C9B9" w14:textId="3DBE25A0" w:rsidR="00642D35" w:rsidRDefault="00642D35" w:rsidP="00642D3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2D35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Победитель</w:t>
      </w:r>
      <w:r w:rsidRPr="00642D35">
        <w:rPr>
          <w:rFonts w:ascii="Times New Roman" w:hAnsi="Times New Roman" w:cs="Times New Roman"/>
          <w:sz w:val="24"/>
          <w:szCs w:val="24"/>
          <w:lang w:val="ru-RU"/>
        </w:rPr>
        <w:t xml:space="preserve"> – Участник Мероприятия,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  <w:lang w:val="ru-RU"/>
          </w:rPr>
          <w:id w:val="-521091018"/>
          <w:placeholder>
            <w:docPart w:val="DefaultPlaceholder_-1854013438"/>
          </w:placeholder>
          <w:dropDownList>
            <w:listItem w:displayText="выбранный случайным образом" w:value="выбранный случайным образом"/>
            <w:listItem w:displayText="выбранный в результате решения Комиссии" w:value="выбранный в результате решения Комиссии"/>
            <w:listItem w:displayText="набравший наибольшее количество баллов" w:value="набравший наибольшее количество баллов"/>
          </w:dropDownList>
        </w:sdtPr>
        <w:sdtContent>
          <w:r w:rsidR="00351492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выбранный случайным образом</w:t>
          </w:r>
        </w:sdtContent>
      </w:sdt>
      <w:r w:rsidRPr="00642D35">
        <w:rPr>
          <w:rFonts w:ascii="Times New Roman" w:hAnsi="Times New Roman" w:cs="Times New Roman"/>
          <w:sz w:val="24"/>
          <w:szCs w:val="24"/>
          <w:lang w:val="ru-RU"/>
        </w:rPr>
        <w:t xml:space="preserve"> (п. </w:t>
      </w:r>
      <w:r w:rsidR="009D663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72580F">
        <w:rPr>
          <w:rFonts w:ascii="Times New Roman" w:hAnsi="Times New Roman" w:cs="Times New Roman"/>
          <w:sz w:val="24"/>
          <w:szCs w:val="24"/>
          <w:lang w:val="ru-RU"/>
        </w:rPr>
        <w:t>.2</w:t>
      </w:r>
      <w:r w:rsidRPr="00642D35">
        <w:rPr>
          <w:rFonts w:ascii="Times New Roman" w:hAnsi="Times New Roman" w:cs="Times New Roman"/>
          <w:sz w:val="24"/>
          <w:szCs w:val="24"/>
          <w:lang w:val="ru-RU"/>
        </w:rPr>
        <w:t xml:space="preserve">) и имеющий право на получение </w:t>
      </w:r>
      <w:r w:rsidR="00A23FCB">
        <w:rPr>
          <w:rFonts w:ascii="Times New Roman" w:hAnsi="Times New Roman" w:cs="Times New Roman"/>
          <w:sz w:val="24"/>
          <w:szCs w:val="24"/>
          <w:lang w:val="ru-RU"/>
        </w:rPr>
        <w:t>Приза</w:t>
      </w:r>
      <w:r w:rsidRPr="00642D35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BFE2707" w14:textId="734E9358" w:rsidR="00A23FCB" w:rsidRDefault="00A23FCB" w:rsidP="00642D3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23FC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Призовой фонд </w:t>
      </w:r>
      <w:r w:rsidRPr="00A23FCB">
        <w:rPr>
          <w:rFonts w:ascii="Times New Roman" w:hAnsi="Times New Roman" w:cs="Times New Roman"/>
          <w:sz w:val="24"/>
          <w:szCs w:val="24"/>
          <w:lang w:val="ru-RU"/>
        </w:rPr>
        <w:t xml:space="preserve">– поощрения, предоставляемые Организатором </w:t>
      </w:r>
      <w:r w:rsidR="000D6FA5">
        <w:rPr>
          <w:rFonts w:ascii="Times New Roman" w:hAnsi="Times New Roman" w:cs="Times New Roman"/>
          <w:sz w:val="24"/>
          <w:szCs w:val="24"/>
          <w:lang w:val="ru-RU"/>
        </w:rPr>
        <w:t>Победителю</w:t>
      </w:r>
      <w:r w:rsidRPr="00A23FCB">
        <w:rPr>
          <w:rFonts w:ascii="Times New Roman" w:hAnsi="Times New Roman" w:cs="Times New Roman"/>
          <w:sz w:val="24"/>
          <w:szCs w:val="24"/>
          <w:lang w:val="ru-RU"/>
        </w:rPr>
        <w:t xml:space="preserve"> по итогам проведения </w:t>
      </w:r>
      <w:r>
        <w:rPr>
          <w:rFonts w:ascii="Times New Roman" w:hAnsi="Times New Roman" w:cs="Times New Roman"/>
          <w:sz w:val="24"/>
          <w:szCs w:val="24"/>
          <w:lang w:val="ru-RU"/>
        </w:rPr>
        <w:t>рекламного стимулирующего Мероприятия</w:t>
      </w:r>
      <w:r w:rsidRPr="00A23FC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1219E8A" w14:textId="3617D176" w:rsidR="00642D35" w:rsidRDefault="00642D35" w:rsidP="00642D3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2D35">
        <w:rPr>
          <w:rFonts w:ascii="Times New Roman" w:hAnsi="Times New Roman" w:cs="Times New Roman"/>
          <w:b/>
          <w:bCs/>
          <w:sz w:val="24"/>
          <w:szCs w:val="24"/>
          <w:lang w:val="ru-RU"/>
        </w:rPr>
        <w:t>Сайт Мероприятия</w:t>
      </w:r>
      <w:r w:rsidRPr="00642D35">
        <w:rPr>
          <w:rFonts w:ascii="Times New Roman" w:hAnsi="Times New Roman" w:cs="Times New Roman"/>
          <w:sz w:val="24"/>
          <w:szCs w:val="24"/>
          <w:lang w:val="ru-RU"/>
        </w:rPr>
        <w:t xml:space="preserve"> – официальный интернет-ресурс Организатора </w:t>
      </w:r>
      <w:r w:rsidRPr="002A315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2A315D" w:rsidRPr="002A315D">
        <w:rPr>
          <w:rFonts w:ascii="Times New Roman" w:hAnsi="Times New Roman" w:cs="Times New Roman"/>
          <w:sz w:val="24"/>
          <w:szCs w:val="24"/>
          <w:lang w:val="ru-RU"/>
        </w:rPr>
        <w:t>https://t.me/Systeme_Electric_design</w:t>
      </w:r>
      <w:r w:rsidRPr="002A315D">
        <w:rPr>
          <w:rFonts w:ascii="Times New Roman" w:hAnsi="Times New Roman" w:cs="Times New Roman"/>
          <w:sz w:val="24"/>
          <w:szCs w:val="24"/>
          <w:lang w:val="ru-RU"/>
        </w:rPr>
        <w:t>),</w:t>
      </w:r>
      <w:r w:rsidRPr="00642D35">
        <w:rPr>
          <w:rFonts w:ascii="Times New Roman" w:hAnsi="Times New Roman" w:cs="Times New Roman"/>
          <w:sz w:val="24"/>
          <w:szCs w:val="24"/>
          <w:lang w:val="ru-RU"/>
        </w:rPr>
        <w:t xml:space="preserve"> содержащий полные условия участия, контактные данные и иную информацию, связанную с проведением акции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F20F7F5" w14:textId="2E9BEE5C" w:rsidR="00425AB7" w:rsidRDefault="00642D35" w:rsidP="00425AB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4609D">
        <w:rPr>
          <w:rFonts w:ascii="Times New Roman" w:hAnsi="Times New Roman" w:cs="Times New Roman"/>
          <w:b/>
          <w:bCs/>
          <w:sz w:val="24"/>
          <w:szCs w:val="24"/>
          <w:lang w:val="ru-RU"/>
        </w:rPr>
        <w:t>Telegram</w:t>
      </w:r>
      <w:proofErr w:type="spellEnd"/>
      <w:r w:rsidRPr="0014609D">
        <w:rPr>
          <w:rFonts w:ascii="Times New Roman" w:hAnsi="Times New Roman" w:cs="Times New Roman"/>
          <w:b/>
          <w:bCs/>
          <w:sz w:val="24"/>
          <w:szCs w:val="24"/>
          <w:lang w:val="ru-RU"/>
        </w:rPr>
        <w:t>-канал Организатора</w:t>
      </w:r>
      <w:r w:rsidRPr="0014609D">
        <w:rPr>
          <w:rFonts w:ascii="Times New Roman" w:hAnsi="Times New Roman" w:cs="Times New Roman"/>
          <w:sz w:val="24"/>
          <w:szCs w:val="24"/>
          <w:lang w:val="ru-RU"/>
        </w:rPr>
        <w:t xml:space="preserve"> – официальный канал (</w:t>
      </w:r>
      <w:r w:rsidR="0014609D" w:rsidRPr="0014609D">
        <w:rPr>
          <w:rFonts w:ascii="Times New Roman" w:hAnsi="Times New Roman" w:cs="Times New Roman"/>
          <w:sz w:val="24"/>
          <w:szCs w:val="24"/>
          <w:lang w:val="ru-RU"/>
        </w:rPr>
        <w:t>https://t.me/Systeme_Electric_design</w:t>
      </w:r>
      <w:r w:rsidRPr="0014609D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72613FFD" w14:textId="37FB1FB4" w:rsidR="003B5FDB" w:rsidRPr="001B39E3" w:rsidRDefault="00425AB7" w:rsidP="00425A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39E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Комиссия </w:t>
      </w:r>
      <w:r w:rsidRPr="001B39E3">
        <w:rPr>
          <w:rFonts w:ascii="Times New Roman" w:hAnsi="Times New Roman" w:cs="Times New Roman"/>
          <w:sz w:val="24"/>
          <w:szCs w:val="24"/>
          <w:lang w:val="ru-RU"/>
        </w:rPr>
        <w:t>– это группа экспертов или уполномоченных лиц, ответственных за рассмотрение заявок Участников, их оценку по установленным критериям и определение Победителей в соответствии с Правилами Мероприятия.</w:t>
      </w:r>
    </w:p>
    <w:p w14:paraId="5B5E1915" w14:textId="4F4FBD46" w:rsidR="00425AB7" w:rsidRPr="00425AB7" w:rsidRDefault="00425AB7" w:rsidP="00425AB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39E3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Протокол определения Победителей</w:t>
      </w:r>
      <w:r w:rsidRPr="001B39E3">
        <w:rPr>
          <w:rFonts w:ascii="Times New Roman" w:hAnsi="Times New Roman" w:cs="Times New Roman"/>
          <w:sz w:val="24"/>
          <w:szCs w:val="24"/>
          <w:lang w:val="ru-RU"/>
        </w:rPr>
        <w:t xml:space="preserve"> – это официальный документ, фиксирующий ход, результаты и итоговые решения по выбору Победителей в рамках Мероприятия.</w:t>
      </w:r>
    </w:p>
    <w:p w14:paraId="6198D269" w14:textId="2F39D74B" w:rsidR="005C6760" w:rsidRPr="005C6760" w:rsidRDefault="003B5FDB" w:rsidP="005979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6760">
        <w:rPr>
          <w:rFonts w:ascii="Times New Roman" w:hAnsi="Times New Roman" w:cs="Times New Roman"/>
          <w:b/>
          <w:sz w:val="24"/>
          <w:szCs w:val="24"/>
          <w:lang w:val="ru-RU"/>
        </w:rPr>
        <w:t>Сведения об Организаторе</w:t>
      </w:r>
      <w:r w:rsidR="005C6760" w:rsidRPr="005C676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7880A882" w14:textId="026D52EB" w:rsidR="00597997" w:rsidRDefault="005C6760" w:rsidP="009F3940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Сведения об Организаторе</w:t>
      </w:r>
      <w:r w:rsidR="003B5FDB" w:rsidRPr="003B5FDB">
        <w:rPr>
          <w:rFonts w:ascii="Times New Roman" w:hAnsi="Times New Roman" w:cs="Times New Roman"/>
          <w:sz w:val="24"/>
          <w:szCs w:val="24"/>
          <w:lang w:val="ru-RU"/>
        </w:rPr>
        <w:t xml:space="preserve"> Мероприятия. Наименование:</w:t>
      </w:r>
      <w:r w:rsidR="00D36C3E" w:rsidRPr="00D36C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36C3E">
        <w:rPr>
          <w:rFonts w:ascii="Times New Roman" w:hAnsi="Times New Roman" w:cs="Times New Roman"/>
          <w:sz w:val="24"/>
          <w:szCs w:val="24"/>
          <w:lang w:val="ru-RU"/>
        </w:rPr>
        <w:t>Акционерное общество «СИСТЭМ ЭЛЕКТРИК»</w:t>
      </w:r>
      <w:r w:rsidR="003B5FDB" w:rsidRPr="003B5FDB">
        <w:rPr>
          <w:rFonts w:ascii="Times New Roman" w:hAnsi="Times New Roman" w:cs="Times New Roman"/>
          <w:sz w:val="24"/>
          <w:szCs w:val="24"/>
          <w:lang w:val="ru-RU"/>
        </w:rPr>
        <w:t xml:space="preserve">, ИНН </w:t>
      </w:r>
      <w:r w:rsidR="00D36C3E" w:rsidRPr="00D36C3E">
        <w:rPr>
          <w:rFonts w:ascii="Times New Roman" w:hAnsi="Times New Roman" w:cs="Times New Roman"/>
          <w:sz w:val="24"/>
          <w:szCs w:val="24"/>
          <w:lang w:val="ru-RU"/>
        </w:rPr>
        <w:t>7712092928</w:t>
      </w:r>
      <w:r w:rsidR="003B5FDB" w:rsidRPr="003B5FDB">
        <w:rPr>
          <w:rFonts w:ascii="Times New Roman" w:hAnsi="Times New Roman" w:cs="Times New Roman"/>
          <w:sz w:val="24"/>
          <w:szCs w:val="24"/>
          <w:lang w:val="ru-RU"/>
        </w:rPr>
        <w:t xml:space="preserve">, ОГРН </w:t>
      </w:r>
      <w:r w:rsidR="00D36C3E" w:rsidRPr="00D36C3E">
        <w:rPr>
          <w:rFonts w:ascii="Times New Roman" w:hAnsi="Times New Roman" w:cs="Times New Roman"/>
          <w:sz w:val="24"/>
          <w:szCs w:val="24"/>
          <w:lang w:val="ru-RU"/>
        </w:rPr>
        <w:t>1027739393637</w:t>
      </w:r>
      <w:r w:rsidR="003B5FDB" w:rsidRPr="003B5FDB">
        <w:rPr>
          <w:rFonts w:ascii="Times New Roman" w:hAnsi="Times New Roman" w:cs="Times New Roman"/>
          <w:sz w:val="24"/>
          <w:szCs w:val="24"/>
          <w:lang w:val="ru-RU"/>
        </w:rPr>
        <w:t xml:space="preserve">, Юридический адрес: </w:t>
      </w:r>
      <w:r w:rsidR="00D36C3E" w:rsidRPr="00D36C3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979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36C3E" w:rsidRPr="00597997">
        <w:rPr>
          <w:rFonts w:ascii="Times New Roman" w:hAnsi="Times New Roman" w:cs="Times New Roman"/>
          <w:sz w:val="24"/>
          <w:szCs w:val="24"/>
          <w:lang w:val="ru-RU"/>
        </w:rPr>
        <w:t xml:space="preserve">127018, г. Москва, ул. Двинцев, д. 12 к. 1 этаж 6 пом. I </w:t>
      </w:r>
      <w:r w:rsidR="00D36C3E" w:rsidRPr="0014609D">
        <w:rPr>
          <w:rFonts w:ascii="Times New Roman" w:hAnsi="Times New Roman" w:cs="Times New Roman"/>
          <w:sz w:val="24"/>
          <w:szCs w:val="24"/>
          <w:lang w:val="ru-RU"/>
        </w:rPr>
        <w:t>ком. 15</w:t>
      </w:r>
      <w:r w:rsidR="003B5FDB" w:rsidRPr="0014609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F4937" w:rsidRPr="0014609D">
        <w:rPr>
          <w:rFonts w:ascii="Times New Roman" w:hAnsi="Times New Roman" w:cs="Times New Roman"/>
          <w:sz w:val="24"/>
          <w:szCs w:val="24"/>
          <w:lang w:val="ru-RU"/>
        </w:rPr>
        <w:t xml:space="preserve">Тел.: </w:t>
      </w:r>
      <w:r w:rsidR="0014609D" w:rsidRPr="0014609D">
        <w:rPr>
          <w:rFonts w:ascii="Times New Roman" w:hAnsi="Times New Roman" w:cs="Times New Roman"/>
          <w:sz w:val="24"/>
          <w:szCs w:val="24"/>
          <w:lang w:val="ru-RU"/>
        </w:rPr>
        <w:t>+7 919 410-45-14</w:t>
      </w:r>
      <w:r w:rsidR="00A829B8" w:rsidRPr="0014609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A829B8" w:rsidRPr="0014609D">
        <w:rPr>
          <w:rFonts w:ascii="Times New Roman" w:hAnsi="Times New Roman" w:cs="Times New Roman"/>
          <w:sz w:val="24"/>
          <w:szCs w:val="24"/>
        </w:rPr>
        <w:t>E</w:t>
      </w:r>
      <w:r w:rsidR="00A829B8" w:rsidRPr="0014609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829B8" w:rsidRPr="0014609D">
        <w:rPr>
          <w:rFonts w:ascii="Times New Roman" w:hAnsi="Times New Roman" w:cs="Times New Roman"/>
          <w:sz w:val="24"/>
          <w:szCs w:val="24"/>
        </w:rPr>
        <w:t>mail</w:t>
      </w:r>
      <w:r w:rsidR="00A829B8" w:rsidRPr="0014609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14609D" w:rsidRPr="0014609D">
        <w:rPr>
          <w:rFonts w:ascii="Times New Roman" w:hAnsi="Times New Roman" w:cs="Times New Roman"/>
          <w:sz w:val="24"/>
          <w:szCs w:val="24"/>
          <w:lang w:val="ru-RU"/>
        </w:rPr>
        <w:t xml:space="preserve">anna.chekal@systeme.ru </w:t>
      </w:r>
      <w:r w:rsidR="009D6634" w:rsidRPr="0014609D">
        <w:rPr>
          <w:rFonts w:ascii="Times New Roman" w:hAnsi="Times New Roman" w:cs="Times New Roman"/>
          <w:sz w:val="24"/>
          <w:szCs w:val="24"/>
          <w:lang w:val="ru-RU"/>
        </w:rPr>
        <w:t>(далее – Организатор/Оператор).</w:t>
      </w:r>
    </w:p>
    <w:p w14:paraId="3C92772C" w14:textId="4670C3F5" w:rsidR="009F3940" w:rsidRPr="00597997" w:rsidRDefault="009F3940" w:rsidP="009F3940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997">
        <w:rPr>
          <w:rFonts w:ascii="Times New Roman" w:hAnsi="Times New Roman" w:cs="Times New Roman"/>
          <w:sz w:val="24"/>
          <w:szCs w:val="24"/>
          <w:lang w:val="ru-RU"/>
        </w:rPr>
        <w:lastRenderedPageBreak/>
        <w:t>Организатор име</w:t>
      </w:r>
      <w:r w:rsidR="0059799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597997">
        <w:rPr>
          <w:rFonts w:ascii="Times New Roman" w:hAnsi="Times New Roman" w:cs="Times New Roman"/>
          <w:sz w:val="24"/>
          <w:szCs w:val="24"/>
          <w:lang w:val="ru-RU"/>
        </w:rPr>
        <w:t>т право привлекать соисполнителей на любой стадии выполнения своих обязанностей по организации и проведению Мероприятия</w:t>
      </w:r>
      <w:r w:rsidR="0059799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E13C362" w14:textId="6DED0863" w:rsidR="00687FA4" w:rsidRDefault="00687FA4" w:rsidP="00DB0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BE9168" w14:textId="3B4E8709" w:rsidR="008043A4" w:rsidRPr="008043A4" w:rsidRDefault="00687FA4" w:rsidP="005979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Призовой фонд</w:t>
      </w:r>
    </w:p>
    <w:p w14:paraId="24BA59DD" w14:textId="4EB69837" w:rsidR="00687FA4" w:rsidRPr="00687FA4" w:rsidRDefault="00687FA4" w:rsidP="0072580F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7FA4">
        <w:rPr>
          <w:rFonts w:ascii="Times New Roman" w:hAnsi="Times New Roman" w:cs="Times New Roman"/>
          <w:sz w:val="24"/>
          <w:szCs w:val="24"/>
          <w:lang w:val="ru-RU"/>
        </w:rPr>
        <w:t>Призовой фонд Мероприятия формируется за счет средств Организатора и состоит</w:t>
      </w:r>
    </w:p>
    <w:p w14:paraId="13F45422" w14:textId="77777777" w:rsidR="00687FA4" w:rsidRDefault="00687FA4" w:rsidP="00687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7FA4">
        <w:rPr>
          <w:rFonts w:ascii="Times New Roman" w:hAnsi="Times New Roman" w:cs="Times New Roman"/>
          <w:sz w:val="24"/>
          <w:szCs w:val="24"/>
          <w:lang w:val="ru-RU"/>
        </w:rPr>
        <w:t>из следующих призов:</w:t>
      </w:r>
    </w:p>
    <w:p w14:paraId="4BB1B15B" w14:textId="64EFE325" w:rsidR="00EC2ADB" w:rsidRPr="0014609D" w:rsidRDefault="00351492" w:rsidP="0035149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609D">
        <w:rPr>
          <w:rFonts w:ascii="Times New Roman" w:hAnsi="Times New Roman" w:cs="Times New Roman"/>
          <w:sz w:val="24"/>
          <w:szCs w:val="24"/>
          <w:lang w:val="ru-RU"/>
        </w:rPr>
        <w:t xml:space="preserve">Подарочный сертификат номиналом </w:t>
      </w:r>
      <w:r w:rsidR="0014609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4609D">
        <w:rPr>
          <w:rFonts w:ascii="Times New Roman" w:hAnsi="Times New Roman" w:cs="Times New Roman"/>
          <w:sz w:val="24"/>
          <w:szCs w:val="24"/>
          <w:lang w:val="ru-RU"/>
        </w:rPr>
        <w:t xml:space="preserve"> 000 рублей для использования в рамках сервиса </w:t>
      </w:r>
      <w:proofErr w:type="spellStart"/>
      <w:r w:rsidRPr="0014609D">
        <w:rPr>
          <w:rFonts w:ascii="Times New Roman" w:hAnsi="Times New Roman" w:cs="Times New Roman"/>
          <w:sz w:val="24"/>
          <w:szCs w:val="24"/>
        </w:rPr>
        <w:t>kassir</w:t>
      </w:r>
      <w:proofErr w:type="spellEnd"/>
      <w:r w:rsidRPr="0014609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14609D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4609D">
        <w:rPr>
          <w:rFonts w:ascii="Times New Roman" w:hAnsi="Times New Roman" w:cs="Times New Roman"/>
          <w:sz w:val="24"/>
          <w:szCs w:val="24"/>
          <w:lang w:val="ru-RU"/>
        </w:rPr>
        <w:t xml:space="preserve"> (1 шт.).</w:t>
      </w:r>
    </w:p>
    <w:p w14:paraId="0CC06E61" w14:textId="77777777" w:rsidR="00EC2ADB" w:rsidRPr="00EC2ADB" w:rsidRDefault="00EC2ADB" w:rsidP="0035149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5B9E03" w14:textId="77777777" w:rsidR="00EC2ADB" w:rsidRDefault="00EC2ADB" w:rsidP="00687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ED72A9" w14:textId="7C2950CD" w:rsidR="00EC2ADB" w:rsidRPr="00EC2ADB" w:rsidRDefault="00EC2ADB" w:rsidP="00EC2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2ADB">
        <w:rPr>
          <w:rFonts w:ascii="Times New Roman" w:hAnsi="Times New Roman" w:cs="Times New Roman"/>
          <w:sz w:val="24"/>
          <w:szCs w:val="24"/>
          <w:lang w:val="ru-RU"/>
        </w:rPr>
        <w:t>По итогам Мероприятия Участнику, который является гражданином Российской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2ADB">
        <w:rPr>
          <w:rFonts w:ascii="Times New Roman" w:hAnsi="Times New Roman" w:cs="Times New Roman"/>
          <w:sz w:val="24"/>
          <w:szCs w:val="24"/>
          <w:lang w:val="ru-RU"/>
        </w:rPr>
        <w:t>Федерации, ставшему обладателем Приза, начисляется денежная часть Приза, определяемая по формуле:</w:t>
      </w:r>
    </w:p>
    <w:p w14:paraId="2F5484A7" w14:textId="77777777" w:rsidR="00EC2ADB" w:rsidRPr="00EC2ADB" w:rsidRDefault="00EC2ADB" w:rsidP="00EC2A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C2ADB">
        <w:rPr>
          <w:rFonts w:ascii="Times New Roman" w:hAnsi="Times New Roman" w:cs="Times New Roman"/>
          <w:b/>
          <w:bCs/>
          <w:sz w:val="24"/>
          <w:szCs w:val="24"/>
          <w:lang w:val="ru-RU"/>
        </w:rPr>
        <w:t>ДЧП=СП/ (100%-35%) *35%, где</w:t>
      </w:r>
    </w:p>
    <w:p w14:paraId="5871CA8A" w14:textId="77777777" w:rsidR="00EC2ADB" w:rsidRPr="00EC2ADB" w:rsidRDefault="00EC2ADB" w:rsidP="00EC2A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C2ADB">
        <w:rPr>
          <w:rFonts w:ascii="Times New Roman" w:hAnsi="Times New Roman" w:cs="Times New Roman"/>
          <w:b/>
          <w:bCs/>
          <w:sz w:val="24"/>
          <w:szCs w:val="24"/>
          <w:lang w:val="ru-RU"/>
        </w:rPr>
        <w:t>ДЧП - денежная часть приза, в целых рублях;</w:t>
      </w:r>
    </w:p>
    <w:p w14:paraId="2074021A" w14:textId="2196B6DE" w:rsidR="00EC2ADB" w:rsidRPr="00EC2ADB" w:rsidRDefault="00EC2ADB" w:rsidP="00EC2A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C2ADB">
        <w:rPr>
          <w:rFonts w:ascii="Times New Roman" w:hAnsi="Times New Roman" w:cs="Times New Roman"/>
          <w:b/>
          <w:bCs/>
          <w:sz w:val="24"/>
          <w:szCs w:val="24"/>
          <w:lang w:val="ru-RU"/>
        </w:rPr>
        <w:t>СП - стоимость приза.</w:t>
      </w:r>
    </w:p>
    <w:p w14:paraId="0D15B7A7" w14:textId="2D5586EB" w:rsidR="00EC2ADB" w:rsidRDefault="00EC2ADB" w:rsidP="00EC2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Hlk201825066"/>
      <w:r w:rsidRPr="00EC2ADB">
        <w:rPr>
          <w:rFonts w:ascii="Times New Roman" w:hAnsi="Times New Roman" w:cs="Times New Roman"/>
          <w:sz w:val="24"/>
          <w:szCs w:val="24"/>
          <w:lang w:val="ru-RU"/>
        </w:rPr>
        <w:t xml:space="preserve">Денежная часть Приза является неотъемлемой частью Приза Призеров граждан Российской Федерации. После расчета НДФЛ и удержания его из Приза Организатором в соответствии с действующим налоговым законодательством РФ, Организатор перечисляет его в бюджет соответствующего уровня в целях выполнения функций налогового агента, согласно п. </w:t>
      </w:r>
      <w:r w:rsidR="00C53337">
        <w:rPr>
          <w:rFonts w:ascii="Times New Roman" w:hAnsi="Times New Roman" w:cs="Times New Roman"/>
          <w:sz w:val="24"/>
          <w:szCs w:val="24"/>
          <w:lang w:val="ru-RU"/>
        </w:rPr>
        <w:t>7.14</w:t>
      </w:r>
      <w:r w:rsidRPr="00EC2ADB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Правил. Отдельно денежная часть Приза не предоставляется.</w:t>
      </w:r>
    </w:p>
    <w:bookmarkEnd w:id="1"/>
    <w:p w14:paraId="6C0E55A2" w14:textId="77777777" w:rsidR="00EC2ADB" w:rsidRDefault="00EC2ADB" w:rsidP="00EC2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8DEE61" w14:textId="79D3C865" w:rsidR="00EC2ADB" w:rsidRDefault="00351492" w:rsidP="00EC2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рамках настоящего Мероприятия в качестве </w:t>
      </w:r>
      <w:r w:rsidRPr="0014609D">
        <w:rPr>
          <w:rFonts w:ascii="Times New Roman" w:hAnsi="Times New Roman" w:cs="Times New Roman"/>
          <w:sz w:val="24"/>
          <w:szCs w:val="24"/>
          <w:lang w:val="ru-RU"/>
        </w:rPr>
        <w:t>Победителя может быть определен только один Участник, выбранный случайным образом.</w:t>
      </w:r>
      <w:r w:rsidR="00EC2ADB" w:rsidRPr="0014609D">
        <w:rPr>
          <w:rFonts w:ascii="Times New Roman" w:hAnsi="Times New Roman" w:cs="Times New Roman"/>
          <w:sz w:val="24"/>
          <w:szCs w:val="24"/>
          <w:lang w:val="ru-RU"/>
        </w:rPr>
        <w:t xml:space="preserve"> Указанные призы являются окончательными и не подлежат замене. Призы не подлежат</w:t>
      </w:r>
      <w:r w:rsidR="00EC2ADB" w:rsidRPr="00EC2ADB">
        <w:rPr>
          <w:rFonts w:ascii="Times New Roman" w:hAnsi="Times New Roman" w:cs="Times New Roman"/>
          <w:sz w:val="24"/>
          <w:szCs w:val="24"/>
          <w:lang w:val="ru-RU"/>
        </w:rPr>
        <w:t xml:space="preserve"> обмену на денежный эквивалент.</w:t>
      </w:r>
    </w:p>
    <w:p w14:paraId="3D2CF9B1" w14:textId="77777777" w:rsidR="00EC2ADB" w:rsidRDefault="00EC2ADB" w:rsidP="00EC2A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B7D10D5" w14:textId="6B8D1329" w:rsidR="00EC2ADB" w:rsidRPr="00D71AD1" w:rsidRDefault="00EC2ADB" w:rsidP="00EC2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2ADB">
        <w:rPr>
          <w:rFonts w:ascii="Times New Roman" w:hAnsi="Times New Roman" w:cs="Times New Roman"/>
          <w:sz w:val="24"/>
          <w:szCs w:val="24"/>
          <w:lang w:val="ru-RU"/>
        </w:rPr>
        <w:t>Призы Мероприятия (внешний вид (цвет, размер), дизайн и содержание) могут 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2ADB">
        <w:rPr>
          <w:rFonts w:ascii="Times New Roman" w:hAnsi="Times New Roman" w:cs="Times New Roman"/>
          <w:sz w:val="24"/>
          <w:szCs w:val="24"/>
          <w:lang w:val="ru-RU"/>
        </w:rPr>
        <w:t>совпадать с ожиданиями Участников и могут не соответствовать изображениям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2ADB">
        <w:rPr>
          <w:rFonts w:ascii="Times New Roman" w:hAnsi="Times New Roman" w:cs="Times New Roman"/>
          <w:sz w:val="24"/>
          <w:szCs w:val="24"/>
          <w:lang w:val="ru-RU"/>
        </w:rPr>
        <w:t>таких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2ADB">
        <w:rPr>
          <w:rFonts w:ascii="Times New Roman" w:hAnsi="Times New Roman" w:cs="Times New Roman"/>
          <w:sz w:val="24"/>
          <w:szCs w:val="24"/>
          <w:lang w:val="ru-RU"/>
        </w:rPr>
        <w:t xml:space="preserve">призов, 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содержащимся на рекламно-информационных материалах, призванных информировать потребителей о проведении Мероприятия.</w:t>
      </w:r>
    </w:p>
    <w:p w14:paraId="2AC817AB" w14:textId="77777777" w:rsidR="00597997" w:rsidRPr="00D71AD1" w:rsidRDefault="00597997" w:rsidP="0059799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411540" w14:textId="41C167F5" w:rsidR="00C41516" w:rsidRPr="00D71AD1" w:rsidRDefault="00EC2ADB" w:rsidP="005979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AD1">
        <w:rPr>
          <w:rFonts w:ascii="Times New Roman" w:hAnsi="Times New Roman" w:cs="Times New Roman"/>
          <w:b/>
          <w:sz w:val="24"/>
          <w:szCs w:val="24"/>
          <w:lang w:val="ru-RU"/>
        </w:rPr>
        <w:t>Сроки</w:t>
      </w:r>
      <w:r w:rsidR="00C41516" w:rsidRPr="00D71A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проведения Мероприятия </w:t>
      </w:r>
      <w:r w:rsidR="00C41516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(сроки указаны по московскому времени): </w:t>
      </w:r>
    </w:p>
    <w:p w14:paraId="031E526E" w14:textId="28D24C38" w:rsidR="00452669" w:rsidRPr="00D71AD1" w:rsidRDefault="00D967ED" w:rsidP="00452669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commentRangeStart w:id="2"/>
      <w:r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Общий </w:t>
      </w:r>
      <w:r w:rsidR="00EC2ADB" w:rsidRPr="00D71AD1">
        <w:rPr>
          <w:rFonts w:ascii="Times New Roman" w:hAnsi="Times New Roman" w:cs="Times New Roman"/>
          <w:sz w:val="24"/>
          <w:szCs w:val="24"/>
          <w:lang w:val="ru-RU"/>
        </w:rPr>
        <w:t>срок проведения Мероприятия: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01.07.2025 – </w:t>
      </w:r>
      <w:r w:rsidR="00E61593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>.09.2025</w:t>
      </w:r>
      <w:r w:rsidR="00452669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. Общий срок проведения Мероприятия включает период вручения призов. </w:t>
      </w:r>
    </w:p>
    <w:p w14:paraId="3654E459" w14:textId="4E7AADFB" w:rsidR="00452669" w:rsidRPr="00D71AD1" w:rsidRDefault="00452669" w:rsidP="00452669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AD1">
        <w:rPr>
          <w:rFonts w:ascii="Times New Roman" w:hAnsi="Times New Roman" w:cs="Times New Roman"/>
          <w:sz w:val="24"/>
          <w:szCs w:val="24"/>
          <w:lang w:val="ru-RU"/>
        </w:rPr>
        <w:t>Срок присоединения к участию в Мероприятии и выполнения условий Мероприятия: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01.07.2025 – </w:t>
      </w:r>
      <w:r w:rsidR="00E61593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BC22F4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>.2025.</w:t>
      </w:r>
    </w:p>
    <w:p w14:paraId="57AC5D5A" w14:textId="01324722" w:rsidR="00452669" w:rsidRPr="00D71AD1" w:rsidRDefault="00452669" w:rsidP="00452669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AD1">
        <w:rPr>
          <w:rFonts w:ascii="Times New Roman" w:hAnsi="Times New Roman" w:cs="Times New Roman"/>
          <w:sz w:val="24"/>
          <w:szCs w:val="24"/>
          <w:lang w:val="ru-RU"/>
        </w:rPr>
        <w:t>Срок определения Победителей: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22F4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61593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BC22F4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.2025 – </w:t>
      </w:r>
      <w:r w:rsidR="00E61593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BC22F4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>.2025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EF5993F" w14:textId="7D2BF390" w:rsidR="00452669" w:rsidRPr="00D71AD1" w:rsidRDefault="00452669" w:rsidP="00452669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AD1">
        <w:rPr>
          <w:rFonts w:ascii="Times New Roman" w:hAnsi="Times New Roman" w:cs="Times New Roman"/>
          <w:sz w:val="24"/>
          <w:szCs w:val="24"/>
          <w:lang w:val="ru-RU"/>
        </w:rPr>
        <w:t>Объявление Победителей Мероприятия: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61593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BC22F4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.2025 – </w:t>
      </w:r>
      <w:r w:rsidR="00E61593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BC22F4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14609D" w:rsidRPr="00D71AD1">
        <w:rPr>
          <w:rFonts w:ascii="Times New Roman" w:hAnsi="Times New Roman" w:cs="Times New Roman"/>
          <w:sz w:val="24"/>
          <w:szCs w:val="24"/>
          <w:lang w:val="ru-RU"/>
        </w:rPr>
        <w:t>.2025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CAE3389" w14:textId="10AF52F7" w:rsidR="00597997" w:rsidRPr="00D71AD1" w:rsidRDefault="00452669" w:rsidP="00452669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Срок вручения Призов: </w:t>
      </w:r>
      <w:r w:rsidR="00E61593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="00D71AD1" w:rsidRPr="00D71AD1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BC22F4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D71AD1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.2025 – </w:t>
      </w:r>
      <w:r w:rsidR="00E61593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D71AD1" w:rsidRPr="00D71AD1">
        <w:rPr>
          <w:rFonts w:ascii="Times New Roman" w:hAnsi="Times New Roman" w:cs="Times New Roman"/>
          <w:sz w:val="24"/>
          <w:szCs w:val="24"/>
          <w:lang w:val="ru-RU"/>
        </w:rPr>
        <w:t>.09.2025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7665B69" w14:textId="1F7E15B1" w:rsidR="00452669" w:rsidRPr="00D71AD1" w:rsidRDefault="00452669" w:rsidP="00452669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AD1">
        <w:rPr>
          <w:rFonts w:ascii="Times New Roman" w:hAnsi="Times New Roman" w:cs="Times New Roman"/>
          <w:sz w:val="24"/>
          <w:szCs w:val="24"/>
          <w:lang w:val="ru-RU"/>
        </w:rPr>
        <w:t>Любое время, указанное в настоящих Правилах, считается по московскому времени.</w:t>
      </w:r>
      <w:commentRangeEnd w:id="2"/>
      <w:r w:rsidR="00EB4CB0" w:rsidRPr="00D71AD1">
        <w:rPr>
          <w:rStyle w:val="a4"/>
        </w:rPr>
        <w:commentReference w:id="2"/>
      </w:r>
    </w:p>
    <w:p w14:paraId="450999D8" w14:textId="77777777" w:rsidR="00452669" w:rsidRPr="00D71AD1" w:rsidRDefault="00452669" w:rsidP="0045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EA2E89" w14:textId="3C12AC40" w:rsidR="005E45C7" w:rsidRPr="00D71AD1" w:rsidRDefault="00597997" w:rsidP="005979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AD1">
        <w:rPr>
          <w:rFonts w:ascii="Times New Roman" w:hAnsi="Times New Roman" w:cs="Times New Roman"/>
          <w:b/>
          <w:sz w:val="24"/>
          <w:szCs w:val="24"/>
          <w:lang w:val="ru-RU"/>
        </w:rPr>
        <w:t>У</w:t>
      </w:r>
      <w:r w:rsidR="005E45C7" w:rsidRPr="00D71AD1">
        <w:rPr>
          <w:rFonts w:ascii="Times New Roman" w:hAnsi="Times New Roman" w:cs="Times New Roman"/>
          <w:b/>
          <w:sz w:val="24"/>
          <w:szCs w:val="24"/>
          <w:lang w:val="ru-RU"/>
        </w:rPr>
        <w:t>частник</w:t>
      </w:r>
      <w:r w:rsidR="00D37EE3" w:rsidRPr="00D71AD1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5E45C7" w:rsidRPr="00D71A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Мероприятия</w:t>
      </w:r>
      <w:r w:rsidR="00D37EE3" w:rsidRPr="00D71AD1">
        <w:rPr>
          <w:rFonts w:ascii="Times New Roman" w:hAnsi="Times New Roman" w:cs="Times New Roman"/>
          <w:b/>
          <w:sz w:val="24"/>
          <w:szCs w:val="24"/>
          <w:lang w:val="ru-RU"/>
        </w:rPr>
        <w:t>. Права и Обязанности Участников Мероприятия</w:t>
      </w:r>
      <w:r w:rsidR="005E45C7" w:rsidRPr="00D71AD1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14:paraId="56D441FB" w14:textId="1CCE91B5" w:rsidR="00AD20B1" w:rsidRPr="00AD20B1" w:rsidRDefault="00597997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AD1">
        <w:rPr>
          <w:rFonts w:ascii="Times New Roman" w:hAnsi="Times New Roman" w:cs="Times New Roman"/>
          <w:sz w:val="24"/>
          <w:szCs w:val="24"/>
          <w:lang w:val="ru-RU"/>
        </w:rPr>
        <w:t>Участниками Мероприятия</w:t>
      </w:r>
      <w:r w:rsidR="005E45C7" w:rsidRPr="005E45C7">
        <w:rPr>
          <w:rFonts w:ascii="Times New Roman" w:hAnsi="Times New Roman" w:cs="Times New Roman"/>
          <w:sz w:val="24"/>
          <w:szCs w:val="24"/>
          <w:lang w:val="ru-RU"/>
        </w:rPr>
        <w:t xml:space="preserve"> могут являться </w:t>
      </w:r>
      <w:r w:rsidR="00AD20B1" w:rsidRPr="00AD20B1">
        <w:rPr>
          <w:rFonts w:ascii="Times New Roman" w:hAnsi="Times New Roman" w:cs="Times New Roman"/>
          <w:sz w:val="24"/>
          <w:szCs w:val="24"/>
          <w:lang w:val="ru-RU"/>
        </w:rPr>
        <w:t>физические</w:t>
      </w:r>
      <w:r w:rsidR="00AD20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20B1" w:rsidRPr="00AD20B1">
        <w:rPr>
          <w:rFonts w:ascii="Times New Roman" w:hAnsi="Times New Roman" w:cs="Times New Roman"/>
          <w:sz w:val="24"/>
          <w:szCs w:val="24"/>
          <w:lang w:val="ru-RU"/>
        </w:rPr>
        <w:t>лица</w:t>
      </w:r>
      <w:r w:rsidR="00AD20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D20B1" w:rsidRPr="00AD20B1">
        <w:rPr>
          <w:rFonts w:ascii="Times New Roman" w:hAnsi="Times New Roman" w:cs="Times New Roman"/>
          <w:sz w:val="24"/>
          <w:szCs w:val="24"/>
          <w:lang w:val="ru-RU"/>
        </w:rPr>
        <w:t xml:space="preserve">обладающие дееспособностью в полном объеме, достигшие возраста 18 лет, граждане Российской Федерации. </w:t>
      </w:r>
    </w:p>
    <w:p w14:paraId="0F20AFD3" w14:textId="73F4F5AF" w:rsidR="005E45C7" w:rsidRDefault="00AD20B1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45C7">
        <w:rPr>
          <w:rFonts w:ascii="Times New Roman" w:hAnsi="Times New Roman" w:cs="Times New Roman"/>
          <w:sz w:val="24"/>
          <w:szCs w:val="24"/>
          <w:lang w:val="ru-RU"/>
        </w:rPr>
        <w:t>К участию в Мероприятии не допускаются: персонал и представители Организатора, аффилированны</w:t>
      </w:r>
      <w:r w:rsidR="0059799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5E45C7">
        <w:rPr>
          <w:rFonts w:ascii="Times New Roman" w:hAnsi="Times New Roman" w:cs="Times New Roman"/>
          <w:sz w:val="24"/>
          <w:szCs w:val="24"/>
          <w:lang w:val="ru-RU"/>
        </w:rPr>
        <w:t xml:space="preserve"> с Организатором лиц</w:t>
      </w:r>
      <w:r w:rsidR="0059799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5E45C7">
        <w:rPr>
          <w:rFonts w:ascii="Times New Roman" w:hAnsi="Times New Roman" w:cs="Times New Roman"/>
          <w:sz w:val="24"/>
          <w:szCs w:val="24"/>
          <w:lang w:val="ru-RU"/>
        </w:rPr>
        <w:t xml:space="preserve">, члены их семей, а также персонал и представители </w:t>
      </w:r>
      <w:r w:rsidRPr="005E45C7">
        <w:rPr>
          <w:rFonts w:ascii="Times New Roman" w:hAnsi="Times New Roman" w:cs="Times New Roman"/>
          <w:sz w:val="24"/>
          <w:szCs w:val="24"/>
          <w:lang w:val="ru-RU"/>
        </w:rPr>
        <w:lastRenderedPageBreak/>
        <w:t>других юридических лиц, причастных к организации и проведению Мероприятия, в том числе Акционерного общества «</w:t>
      </w:r>
      <w:proofErr w:type="spellStart"/>
      <w:r w:rsidR="00B05013">
        <w:rPr>
          <w:rFonts w:ascii="Times New Roman" w:hAnsi="Times New Roman" w:cs="Times New Roman"/>
          <w:sz w:val="24"/>
          <w:szCs w:val="24"/>
          <w:lang w:val="ru-RU"/>
        </w:rPr>
        <w:t>Систэм</w:t>
      </w:r>
      <w:proofErr w:type="spellEnd"/>
      <w:r w:rsidRPr="005E45C7">
        <w:rPr>
          <w:rFonts w:ascii="Times New Roman" w:hAnsi="Times New Roman" w:cs="Times New Roman"/>
          <w:sz w:val="24"/>
          <w:szCs w:val="24"/>
          <w:lang w:val="ru-RU"/>
        </w:rPr>
        <w:t xml:space="preserve"> Электрик», а также члены их семей</w:t>
      </w:r>
      <w:r w:rsidR="00B0501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035040F" w14:textId="759E9D61" w:rsidR="005E45C7" w:rsidRPr="00452669" w:rsidRDefault="005E45C7" w:rsidP="00452669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45C7">
        <w:rPr>
          <w:rFonts w:ascii="Times New Roman" w:hAnsi="Times New Roman" w:cs="Times New Roman"/>
          <w:sz w:val="24"/>
          <w:szCs w:val="24"/>
          <w:lang w:val="ru-RU"/>
        </w:rPr>
        <w:t xml:space="preserve">Принимая участие в Мероприятии, Участник Мероприятия подтверждает, что ознакомлен и согласен с настоящими Правилами и соответствует требованиям, предъявляемым к Участникам Мероприятия настоящими Правилами. Лица, не соответствующие требованиям </w:t>
      </w:r>
      <w:r w:rsidR="00214B40">
        <w:rPr>
          <w:rFonts w:ascii="Times New Roman" w:hAnsi="Times New Roman" w:cs="Times New Roman"/>
          <w:sz w:val="24"/>
          <w:szCs w:val="24"/>
          <w:lang w:val="ru-RU"/>
        </w:rPr>
        <w:t xml:space="preserve">настоящего </w:t>
      </w:r>
      <w:r w:rsidRPr="005E45C7">
        <w:rPr>
          <w:rFonts w:ascii="Times New Roman" w:hAnsi="Times New Roman" w:cs="Times New Roman"/>
          <w:sz w:val="24"/>
          <w:szCs w:val="24"/>
          <w:lang w:val="ru-RU"/>
        </w:rPr>
        <w:t>раздел</w:t>
      </w:r>
      <w:r w:rsidR="00214B4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5E45C7">
        <w:rPr>
          <w:rFonts w:ascii="Times New Roman" w:hAnsi="Times New Roman" w:cs="Times New Roman"/>
          <w:sz w:val="24"/>
          <w:szCs w:val="24"/>
          <w:lang w:val="ru-RU"/>
        </w:rPr>
        <w:t>, не имеют права на участие в Мероприятии и получение</w:t>
      </w:r>
      <w:r w:rsidR="005979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23FCB">
        <w:rPr>
          <w:rFonts w:ascii="Times New Roman" w:hAnsi="Times New Roman" w:cs="Times New Roman"/>
          <w:sz w:val="24"/>
          <w:szCs w:val="24"/>
          <w:lang w:val="ru-RU"/>
        </w:rPr>
        <w:t>Приза</w:t>
      </w:r>
      <w:r w:rsidRPr="005E45C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B0BE1D1" w14:textId="77777777" w:rsidR="00425AB7" w:rsidRDefault="005E45C7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45C7">
        <w:rPr>
          <w:rFonts w:ascii="Times New Roman" w:hAnsi="Times New Roman" w:cs="Times New Roman"/>
          <w:sz w:val="24"/>
          <w:szCs w:val="24"/>
          <w:lang w:val="ru-RU"/>
        </w:rPr>
        <w:t xml:space="preserve">Участники имеют права и несут обязанности, установленные действующим законодательством Российской Федерации, а также настоящими Правилами. </w:t>
      </w:r>
    </w:p>
    <w:p w14:paraId="7CE974B5" w14:textId="0CA2BE39" w:rsidR="005E45C7" w:rsidRPr="005E45C7" w:rsidRDefault="00425AB7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669">
        <w:rPr>
          <w:rFonts w:ascii="Times New Roman" w:hAnsi="Times New Roman" w:cs="Times New Roman"/>
          <w:sz w:val="24"/>
          <w:szCs w:val="24"/>
          <w:lang w:val="ru-RU"/>
        </w:rPr>
        <w:t xml:space="preserve">При несоблюдении указанных условий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физическое лицо не может быть признано Участником Мероприятия, а </w:t>
      </w:r>
      <w:r w:rsidRPr="00452669">
        <w:rPr>
          <w:rFonts w:ascii="Times New Roman" w:hAnsi="Times New Roman" w:cs="Times New Roman"/>
          <w:sz w:val="24"/>
          <w:szCs w:val="24"/>
          <w:lang w:val="ru-RU"/>
        </w:rPr>
        <w:t xml:space="preserve">Организатор имеет право отказать в праве на получение </w:t>
      </w:r>
      <w:r>
        <w:rPr>
          <w:rFonts w:ascii="Times New Roman" w:hAnsi="Times New Roman" w:cs="Times New Roman"/>
          <w:sz w:val="24"/>
          <w:szCs w:val="24"/>
          <w:lang w:val="ru-RU"/>
        </w:rPr>
        <w:t>Приза</w:t>
      </w:r>
      <w:r w:rsidRPr="0045266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52748CD" w14:textId="77777777" w:rsidR="005E45C7" w:rsidRPr="005E45C7" w:rsidRDefault="005E45C7" w:rsidP="00BA0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06083D" w14:textId="79EA0718" w:rsidR="00555B5F" w:rsidRPr="005C6760" w:rsidRDefault="00555B5F" w:rsidP="005979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676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Правила Участия в Мероприятии. </w:t>
      </w:r>
    </w:p>
    <w:p w14:paraId="7714456A" w14:textId="6C4327E6" w:rsidR="00452669" w:rsidRDefault="00555B5F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06A7">
        <w:rPr>
          <w:rFonts w:ascii="Times New Roman" w:hAnsi="Times New Roman" w:cs="Times New Roman"/>
          <w:sz w:val="24"/>
          <w:szCs w:val="24"/>
          <w:lang w:val="ru-RU"/>
        </w:rPr>
        <w:t>Для того</w:t>
      </w:r>
      <w:r w:rsidR="004C52E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A06A7">
        <w:rPr>
          <w:rFonts w:ascii="Times New Roman" w:hAnsi="Times New Roman" w:cs="Times New Roman"/>
          <w:sz w:val="24"/>
          <w:szCs w:val="24"/>
          <w:lang w:val="ru-RU"/>
        </w:rPr>
        <w:t xml:space="preserve"> чтобы стать Участником Мероприятия и претендовать </w:t>
      </w:r>
      <w:r w:rsidRPr="005E45C7">
        <w:rPr>
          <w:rFonts w:ascii="Times New Roman" w:hAnsi="Times New Roman" w:cs="Times New Roman"/>
          <w:sz w:val="24"/>
          <w:szCs w:val="24"/>
          <w:lang w:val="ru-RU"/>
        </w:rPr>
        <w:t xml:space="preserve">на получение </w:t>
      </w:r>
      <w:r w:rsidR="00A23FCB">
        <w:rPr>
          <w:rFonts w:ascii="Times New Roman" w:hAnsi="Times New Roman" w:cs="Times New Roman"/>
          <w:sz w:val="24"/>
          <w:szCs w:val="24"/>
          <w:lang w:val="ru-RU"/>
        </w:rPr>
        <w:t>Приза</w:t>
      </w:r>
      <w:r w:rsidRPr="00BA06A7">
        <w:rPr>
          <w:rFonts w:ascii="Times New Roman" w:hAnsi="Times New Roman" w:cs="Times New Roman"/>
          <w:sz w:val="24"/>
          <w:szCs w:val="24"/>
          <w:lang w:val="ru-RU"/>
        </w:rPr>
        <w:t xml:space="preserve">, лицу необходимо в период, указанный в п. </w:t>
      </w:r>
      <w:r w:rsidR="00214B40">
        <w:rPr>
          <w:rFonts w:ascii="Times New Roman" w:hAnsi="Times New Roman" w:cs="Times New Roman"/>
          <w:sz w:val="24"/>
          <w:szCs w:val="24"/>
          <w:lang w:val="ru-RU"/>
        </w:rPr>
        <w:t>5.2</w:t>
      </w:r>
      <w:r w:rsidRPr="00BA06A7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Правил, </w:t>
      </w:r>
      <w:r w:rsidR="00452669">
        <w:rPr>
          <w:rFonts w:ascii="Times New Roman" w:hAnsi="Times New Roman" w:cs="Times New Roman"/>
          <w:sz w:val="24"/>
          <w:szCs w:val="24"/>
          <w:lang w:val="ru-RU"/>
        </w:rPr>
        <w:t xml:space="preserve">совершить следующие действия: </w:t>
      </w:r>
    </w:p>
    <w:p w14:paraId="7C801852" w14:textId="72AC6BDA" w:rsidR="00452669" w:rsidRPr="00D71AD1" w:rsidRDefault="00452669" w:rsidP="004526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AD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51492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Посетить шоурум Организатора Мероприятия по адресу </w:t>
      </w:r>
      <w:r w:rsidR="00D71AD1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г. Москва, ул. Нижняя </w:t>
      </w:r>
      <w:proofErr w:type="spellStart"/>
      <w:r w:rsidR="00D71AD1" w:rsidRPr="00D71AD1">
        <w:rPr>
          <w:rFonts w:ascii="Times New Roman" w:hAnsi="Times New Roman" w:cs="Times New Roman"/>
          <w:sz w:val="24"/>
          <w:szCs w:val="24"/>
          <w:lang w:val="ru-RU"/>
        </w:rPr>
        <w:t>Сыромятническая</w:t>
      </w:r>
      <w:proofErr w:type="spellEnd"/>
      <w:r w:rsidR="00D71AD1" w:rsidRPr="00D71AD1">
        <w:rPr>
          <w:rFonts w:ascii="Times New Roman" w:hAnsi="Times New Roman" w:cs="Times New Roman"/>
          <w:sz w:val="24"/>
          <w:szCs w:val="24"/>
          <w:lang w:val="ru-RU"/>
        </w:rPr>
        <w:t>, д. 10, стр. 9</w:t>
      </w:r>
    </w:p>
    <w:p w14:paraId="1C6E0237" w14:textId="4B38E4C5" w:rsidR="00452669" w:rsidRPr="00D71AD1" w:rsidRDefault="00452669" w:rsidP="004526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AD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51492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Заполнить форму, предоставленную Организатором Мероприятия при посещении шоурума.</w:t>
      </w:r>
    </w:p>
    <w:p w14:paraId="382B06E9" w14:textId="60AD31FB" w:rsidR="00452669" w:rsidRPr="00452669" w:rsidRDefault="00452669" w:rsidP="004526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14:paraId="2EDB1336" w14:textId="00E9E28D" w:rsidR="007920B0" w:rsidRPr="00452669" w:rsidRDefault="00243D07" w:rsidP="004526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669">
        <w:rPr>
          <w:rFonts w:ascii="Times New Roman" w:hAnsi="Times New Roman" w:cs="Times New Roman"/>
          <w:sz w:val="24"/>
          <w:szCs w:val="24"/>
          <w:lang w:val="ru-RU"/>
        </w:rPr>
        <w:t>По итогам совершения таких действий такое лицо признается Участником Мероприятия</w:t>
      </w:r>
      <w:r w:rsidR="0045266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4526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AAA2991" w14:textId="56F1B7AC" w:rsidR="00243D07" w:rsidRDefault="009F3940" w:rsidP="00597997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сроки, предусмотренные </w:t>
      </w:r>
      <w:r w:rsidR="007920B0">
        <w:rPr>
          <w:rFonts w:ascii="Times New Roman" w:hAnsi="Times New Roman" w:cs="Times New Roman"/>
          <w:sz w:val="24"/>
          <w:szCs w:val="24"/>
          <w:lang w:val="ru-RU"/>
        </w:rPr>
        <w:t xml:space="preserve">п. </w:t>
      </w:r>
      <w:r w:rsidR="00214B40">
        <w:rPr>
          <w:rFonts w:ascii="Times New Roman" w:hAnsi="Times New Roman" w:cs="Times New Roman"/>
          <w:sz w:val="24"/>
          <w:szCs w:val="24"/>
          <w:lang w:val="ru-RU"/>
        </w:rPr>
        <w:t>5.3</w:t>
      </w:r>
      <w:r w:rsidR="007920B0">
        <w:rPr>
          <w:rFonts w:ascii="Times New Roman" w:hAnsi="Times New Roman" w:cs="Times New Roman"/>
          <w:sz w:val="24"/>
          <w:szCs w:val="24"/>
          <w:lang w:val="ru-RU"/>
        </w:rPr>
        <w:t xml:space="preserve">, Организатор определяет случайным образом (при помощи генератора случайных чисел) </w:t>
      </w:r>
      <w:r w:rsidR="00351492">
        <w:rPr>
          <w:rFonts w:ascii="Times New Roman" w:hAnsi="Times New Roman" w:cs="Times New Roman"/>
          <w:sz w:val="24"/>
          <w:szCs w:val="24"/>
          <w:lang w:val="ru-RU"/>
        </w:rPr>
        <w:t>1 (одного) Победителя</w:t>
      </w:r>
      <w:r w:rsidR="007920B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43D07" w:rsidRPr="00F819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5565">
        <w:rPr>
          <w:rFonts w:ascii="Times New Roman" w:hAnsi="Times New Roman" w:cs="Times New Roman"/>
          <w:sz w:val="24"/>
          <w:szCs w:val="24"/>
          <w:lang w:val="ru-RU"/>
        </w:rPr>
        <w:t xml:space="preserve">Порядковый номер Победителей после их определения публикуется Организатором в </w:t>
      </w:r>
      <w:proofErr w:type="spellStart"/>
      <w:r w:rsidR="00F75565" w:rsidRPr="00642D35">
        <w:rPr>
          <w:rFonts w:ascii="Times New Roman" w:hAnsi="Times New Roman" w:cs="Times New Roman"/>
          <w:sz w:val="24"/>
          <w:szCs w:val="24"/>
          <w:lang w:val="ru-RU"/>
        </w:rPr>
        <w:t>Telegram</w:t>
      </w:r>
      <w:proofErr w:type="spellEnd"/>
      <w:r w:rsidR="00F75565" w:rsidRPr="00642D35">
        <w:rPr>
          <w:rFonts w:ascii="Times New Roman" w:hAnsi="Times New Roman" w:cs="Times New Roman"/>
          <w:sz w:val="24"/>
          <w:szCs w:val="24"/>
          <w:lang w:val="ru-RU"/>
        </w:rPr>
        <w:t>-канал</w:t>
      </w:r>
      <w:r w:rsidR="00F7556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728A06C" w14:textId="7862A72E" w:rsidR="00527E74" w:rsidRPr="00527E74" w:rsidRDefault="00527E74" w:rsidP="00C53337">
      <w:pPr>
        <w:pStyle w:val="a3"/>
        <w:numPr>
          <w:ilvl w:val="1"/>
          <w:numId w:val="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 xml:space="preserve">Вручение призов осуществляется в период, указанный в п. </w:t>
      </w:r>
      <w:r w:rsidR="00214B40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527E74">
        <w:rPr>
          <w:rFonts w:ascii="Times New Roman" w:hAnsi="Times New Roman" w:cs="Times New Roman"/>
          <w:sz w:val="24"/>
          <w:szCs w:val="24"/>
          <w:lang w:val="ru-RU"/>
        </w:rPr>
        <w:t>4 настоящих Правил,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27E74">
        <w:rPr>
          <w:rFonts w:ascii="Times New Roman" w:hAnsi="Times New Roman" w:cs="Times New Roman"/>
          <w:sz w:val="24"/>
          <w:szCs w:val="24"/>
          <w:lang w:val="ru-RU"/>
        </w:rPr>
        <w:t>посредством почты России или курьерской доставкой по адресам,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27E74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предоставленным </w:t>
      </w: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527E74">
        <w:rPr>
          <w:rFonts w:ascii="Times New Roman" w:hAnsi="Times New Roman" w:cs="Times New Roman"/>
          <w:sz w:val="24"/>
          <w:szCs w:val="24"/>
          <w:lang w:val="ru-RU"/>
        </w:rPr>
        <w:t>обедителями Мероприятия.</w:t>
      </w:r>
    </w:p>
    <w:p w14:paraId="3845BD1B" w14:textId="52B41A8D" w:rsidR="00527E74" w:rsidRPr="00BE4E27" w:rsidRDefault="00527E74" w:rsidP="00C53337">
      <w:pPr>
        <w:pStyle w:val="a3"/>
        <w:numPr>
          <w:ilvl w:val="1"/>
          <w:numId w:val="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>Всеми нераспределенными и невостребованными призами, а также призами, от</w:t>
      </w:r>
      <w:r w:rsidR="00BE4E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E4E27">
        <w:rPr>
          <w:rFonts w:ascii="Times New Roman" w:hAnsi="Times New Roman" w:cs="Times New Roman"/>
          <w:sz w:val="24"/>
          <w:szCs w:val="24"/>
          <w:lang w:val="ru-RU"/>
        </w:rPr>
        <w:t>получения которых Участники отказались, Организатор Мероприятия распоряжается по своему усмотрению. Призы не могут быть востребованы</w:t>
      </w:r>
      <w:r w:rsidR="00657CD1" w:rsidRPr="00BE4E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E4E27">
        <w:rPr>
          <w:rFonts w:ascii="Times New Roman" w:hAnsi="Times New Roman" w:cs="Times New Roman"/>
          <w:sz w:val="24"/>
          <w:szCs w:val="24"/>
          <w:lang w:val="ru-RU"/>
        </w:rPr>
        <w:t>Участниками повторно.</w:t>
      </w:r>
      <w:r w:rsidR="00657CD1" w:rsidRPr="00BE4E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E4E27">
        <w:rPr>
          <w:rFonts w:ascii="Times New Roman" w:hAnsi="Times New Roman" w:cs="Times New Roman"/>
          <w:sz w:val="24"/>
          <w:szCs w:val="24"/>
          <w:lang w:val="ru-RU"/>
        </w:rPr>
        <w:t>При непредоставлении победителями описанных в настоящих Правилах</w:t>
      </w:r>
      <w:r w:rsidR="00657CD1" w:rsidRPr="00BE4E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E4E27">
        <w:rPr>
          <w:rFonts w:ascii="Times New Roman" w:hAnsi="Times New Roman" w:cs="Times New Roman"/>
          <w:sz w:val="24"/>
          <w:szCs w:val="24"/>
          <w:lang w:val="ru-RU"/>
        </w:rPr>
        <w:t xml:space="preserve">документов и информации в срок, согласно </w:t>
      </w:r>
      <w:r w:rsidRPr="00351492">
        <w:rPr>
          <w:rFonts w:ascii="Times New Roman" w:hAnsi="Times New Roman" w:cs="Times New Roman"/>
          <w:sz w:val="24"/>
          <w:szCs w:val="24"/>
          <w:lang w:val="ru-RU"/>
        </w:rPr>
        <w:t>п. 7.</w:t>
      </w:r>
      <w:r w:rsidR="00351492" w:rsidRPr="00351492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E4E27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Правил, призы</w:t>
      </w:r>
      <w:r w:rsidR="00657CD1" w:rsidRPr="00BE4E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E4E27">
        <w:rPr>
          <w:rFonts w:ascii="Times New Roman" w:hAnsi="Times New Roman" w:cs="Times New Roman"/>
          <w:sz w:val="24"/>
          <w:szCs w:val="24"/>
          <w:lang w:val="ru-RU"/>
        </w:rPr>
        <w:t xml:space="preserve">Мероприятия считаются невостребованными и не подлежат передаче </w:t>
      </w:r>
      <w:r w:rsidR="00657CD1" w:rsidRPr="00BE4E27">
        <w:rPr>
          <w:rFonts w:ascii="Times New Roman" w:hAnsi="Times New Roman" w:cs="Times New Roman"/>
          <w:sz w:val="24"/>
          <w:szCs w:val="24"/>
          <w:lang w:val="ru-RU"/>
        </w:rPr>
        <w:t>Победителю</w:t>
      </w:r>
      <w:r w:rsidRPr="00BE4E27">
        <w:rPr>
          <w:rFonts w:ascii="Times New Roman" w:hAnsi="Times New Roman" w:cs="Times New Roman"/>
          <w:sz w:val="24"/>
          <w:szCs w:val="24"/>
          <w:lang w:val="ru-RU"/>
        </w:rPr>
        <w:t xml:space="preserve"> Мероприятия.</w:t>
      </w:r>
    </w:p>
    <w:p w14:paraId="66D09D86" w14:textId="30408435" w:rsidR="00527E74" w:rsidRPr="00657CD1" w:rsidRDefault="00527E74" w:rsidP="00C53337">
      <w:pPr>
        <w:pStyle w:val="a3"/>
        <w:numPr>
          <w:ilvl w:val="1"/>
          <w:numId w:val="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 xml:space="preserve">Для получения приза 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>Победитель</w:t>
      </w:r>
      <w:r w:rsidRPr="00527E74">
        <w:rPr>
          <w:rFonts w:ascii="Times New Roman" w:hAnsi="Times New Roman" w:cs="Times New Roman"/>
          <w:sz w:val="24"/>
          <w:szCs w:val="24"/>
          <w:lang w:val="ru-RU"/>
        </w:rPr>
        <w:t xml:space="preserve"> Мероприятия обязан не позднее </w:t>
      </w:r>
      <w:r w:rsidR="00E6159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2154A7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D71AD1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BC22F4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D71AD1">
        <w:rPr>
          <w:rFonts w:ascii="Times New Roman" w:hAnsi="Times New Roman" w:cs="Times New Roman"/>
          <w:sz w:val="24"/>
          <w:szCs w:val="24"/>
          <w:lang w:val="ru-RU"/>
        </w:rPr>
        <w:t xml:space="preserve">.2025 </w:t>
      </w:r>
      <w:r w:rsidRPr="00527E74">
        <w:rPr>
          <w:rFonts w:ascii="Times New Roman" w:hAnsi="Times New Roman" w:cs="Times New Roman"/>
          <w:sz w:val="24"/>
          <w:szCs w:val="24"/>
          <w:lang w:val="ru-RU"/>
        </w:rPr>
        <w:t>предоставить Организатору Мероприятия следующую информацию и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документы в целях вручения (отправки) призов:</w:t>
      </w:r>
    </w:p>
    <w:p w14:paraId="6C37FF62" w14:textId="77777777" w:rsidR="00527E74" w:rsidRPr="00527E74" w:rsidRDefault="00527E74" w:rsidP="00C53337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>- фамилия, имя отчество;</w:t>
      </w:r>
    </w:p>
    <w:p w14:paraId="3B4D4D69" w14:textId="77777777" w:rsidR="00527E74" w:rsidRPr="00527E74" w:rsidRDefault="00527E74" w:rsidP="00C53337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>- дата и место рождения;</w:t>
      </w:r>
    </w:p>
    <w:p w14:paraId="2416B376" w14:textId="566D9797" w:rsidR="00527E74" w:rsidRPr="00D71AD1" w:rsidRDefault="00527E74" w:rsidP="00C53337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>- копию паспорта гражданина Российской Федерации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, содержащую паспортные данные и данные о месте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регистрации, при этом Ф.И.О. победителя Мероприятия, указанное в паспорте,</w:t>
      </w:r>
      <w:r w:rsidR="00657CD1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должно совпадать с именем и фамилией, указанными при регистрации </w:t>
      </w:r>
      <w:r w:rsidR="00351492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путем заполнения формы 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Организатора</w:t>
      </w:r>
      <w:r w:rsidR="00351492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при посещении шоурума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 xml:space="preserve"> В случае, если Ф.И.О. победителя Мероприятия, указанное в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 xml:space="preserve">паспорте, не совпадает с именем и фамилией, указанными при 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регистрации,</w:t>
      </w:r>
      <w:r w:rsidR="00657CD1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Организатор оставляет за собой право отказать в предоставлении Призов такому</w:t>
      </w:r>
      <w:r w:rsidR="00657CD1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обедителю Мероприятия;</w:t>
      </w:r>
    </w:p>
    <w:p w14:paraId="15EF76D5" w14:textId="77777777" w:rsidR="00527E74" w:rsidRDefault="00527E74" w:rsidP="00C53337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AD1">
        <w:rPr>
          <w:rFonts w:ascii="Times New Roman" w:hAnsi="Times New Roman" w:cs="Times New Roman"/>
          <w:sz w:val="24"/>
          <w:szCs w:val="24"/>
          <w:lang w:val="ru-RU"/>
        </w:rPr>
        <w:t>- адрес доставки приза с указанием почтового индекса;</w:t>
      </w:r>
    </w:p>
    <w:p w14:paraId="2B5C606E" w14:textId="4D2E280D" w:rsidR="00351492" w:rsidRPr="00527E74" w:rsidRDefault="00351492" w:rsidP="00C53337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адрес электронной почты;</w:t>
      </w:r>
    </w:p>
    <w:p w14:paraId="29BEAF4A" w14:textId="08119367" w:rsidR="00527E74" w:rsidRPr="00657CD1" w:rsidRDefault="00527E74" w:rsidP="00C53337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lastRenderedPageBreak/>
        <w:t>- номер мобильного телефона, по которому Организатор Мероприятия может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связаться с призером и/или победителем;</w:t>
      </w:r>
    </w:p>
    <w:p w14:paraId="1C4325F7" w14:textId="28366796" w:rsidR="00527E74" w:rsidRPr="00657CD1" w:rsidRDefault="00527E74" w:rsidP="00C53337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>- копию свидетельства о постановке на учет в налоговом органе физического лица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(ИНН);</w:t>
      </w:r>
    </w:p>
    <w:p w14:paraId="3B1AEDA4" w14:textId="4BDAB0B7" w:rsidR="00527E74" w:rsidRPr="00657CD1" w:rsidRDefault="00527E74" w:rsidP="00C53337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>- иную информацию, необходимую для вручения (отправки) призов, по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дополнительному запросу Организатора.</w:t>
      </w:r>
    </w:p>
    <w:p w14:paraId="212E9D0A" w14:textId="7325D84F" w:rsidR="00527E74" w:rsidRPr="00657CD1" w:rsidRDefault="00527E74" w:rsidP="00C53337">
      <w:pPr>
        <w:pStyle w:val="a3"/>
        <w:numPr>
          <w:ilvl w:val="1"/>
          <w:numId w:val="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 xml:space="preserve">Каждый 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527E74">
        <w:rPr>
          <w:rFonts w:ascii="Times New Roman" w:hAnsi="Times New Roman" w:cs="Times New Roman"/>
          <w:sz w:val="24"/>
          <w:szCs w:val="24"/>
          <w:lang w:val="ru-RU"/>
        </w:rPr>
        <w:t>обедитель Мероприятия самостоятельно несет ответственность за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достоверность предоставленной информации и сведений. Предоставленные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данные должны быть подтверждены документально по первому запросу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Организатора.</w:t>
      </w:r>
    </w:p>
    <w:p w14:paraId="144B422E" w14:textId="24E9F903" w:rsidR="00527E74" w:rsidRPr="00527E74" w:rsidRDefault="00527E74" w:rsidP="00C53337">
      <w:pPr>
        <w:pStyle w:val="a3"/>
        <w:numPr>
          <w:ilvl w:val="1"/>
          <w:numId w:val="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>Ответственность за выдачу призов лежит на Организаторе Мероприятия.</w:t>
      </w:r>
    </w:p>
    <w:p w14:paraId="468A5659" w14:textId="02B90267" w:rsidR="00527E74" w:rsidRPr="00657CD1" w:rsidRDefault="00527E74" w:rsidP="00C53337">
      <w:pPr>
        <w:pStyle w:val="a3"/>
        <w:numPr>
          <w:ilvl w:val="1"/>
          <w:numId w:val="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 xml:space="preserve">При получении призов победители 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Мероприятия подписывают акт приема-передачи приза, который передается победителю вместе с призом в 2 (двух)</w:t>
      </w:r>
      <w:r w:rsidR="00657CD1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экземплярах. Победитель должен направить подписанный со своей стороны</w:t>
      </w:r>
      <w:r w:rsidR="00657CD1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экземпляр Организатора путем отправления в адрес Организатора посредством</w:t>
      </w:r>
      <w:r w:rsidR="00657CD1" w:rsidRPr="00D71A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1AD1">
        <w:rPr>
          <w:rFonts w:ascii="Times New Roman" w:hAnsi="Times New Roman" w:cs="Times New Roman"/>
          <w:sz w:val="24"/>
          <w:szCs w:val="24"/>
          <w:lang w:val="ru-RU"/>
        </w:rPr>
        <w:t>национальной почтовой службы.</w:t>
      </w:r>
    </w:p>
    <w:p w14:paraId="2B33E7A9" w14:textId="262E8760" w:rsidR="00527E74" w:rsidRPr="00657CD1" w:rsidRDefault="00527E74" w:rsidP="00C53337">
      <w:pPr>
        <w:pStyle w:val="a3"/>
        <w:numPr>
          <w:ilvl w:val="1"/>
          <w:numId w:val="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>Организатор оставляет за собой право не вступать в переписку либо в иные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контакты с Участниками Мероприятия, за исключением случаев, указанных в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настоящих Правилах.</w:t>
      </w:r>
    </w:p>
    <w:p w14:paraId="356CAFD2" w14:textId="022991B7" w:rsidR="00527E74" w:rsidRPr="00657CD1" w:rsidRDefault="00527E74" w:rsidP="00C53337">
      <w:pPr>
        <w:pStyle w:val="a3"/>
        <w:numPr>
          <w:ilvl w:val="1"/>
          <w:numId w:val="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 xml:space="preserve">Призы на территорию других государств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не направляются.</w:t>
      </w:r>
    </w:p>
    <w:p w14:paraId="2E56E4F0" w14:textId="54834C1F" w:rsidR="00527E74" w:rsidRPr="00657CD1" w:rsidRDefault="00527E74" w:rsidP="00C53337">
      <w:pPr>
        <w:pStyle w:val="a3"/>
        <w:numPr>
          <w:ilvl w:val="1"/>
          <w:numId w:val="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E74">
        <w:rPr>
          <w:rFonts w:ascii="Times New Roman" w:hAnsi="Times New Roman" w:cs="Times New Roman"/>
          <w:sz w:val="24"/>
          <w:szCs w:val="24"/>
          <w:lang w:val="ru-RU"/>
        </w:rPr>
        <w:t>Обязательства Организатора относительно качества призов Мероприятия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ограничены гарантиями, предоставленными их изготовителями. Претензии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обедителей относительно качества призов Мероприятия должны предъявляться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непосредственно к изготовителям. Функциональная пригодность призов должна</w:t>
      </w:r>
      <w:r w:rsidR="00657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7CD1">
        <w:rPr>
          <w:rFonts w:ascii="Times New Roman" w:hAnsi="Times New Roman" w:cs="Times New Roman"/>
          <w:sz w:val="24"/>
          <w:szCs w:val="24"/>
          <w:lang w:val="ru-RU"/>
        </w:rPr>
        <w:t>проверяться Участниками непосредственно при получении приза.</w:t>
      </w:r>
    </w:p>
    <w:p w14:paraId="3B05845C" w14:textId="77777777" w:rsidR="00657CD1" w:rsidRDefault="00555B5F" w:rsidP="00C53337">
      <w:pPr>
        <w:pStyle w:val="a3"/>
        <w:numPr>
          <w:ilvl w:val="1"/>
          <w:numId w:val="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D07">
        <w:rPr>
          <w:rFonts w:ascii="Times New Roman" w:hAnsi="Times New Roman" w:cs="Times New Roman"/>
          <w:sz w:val="24"/>
          <w:szCs w:val="24"/>
          <w:lang w:val="ru-RU"/>
        </w:rPr>
        <w:t>Во всем, что не предусмотрено настоящими Правилами, Организатор и Участники руководствуются действующим законодательством Российской Федерации.</w:t>
      </w:r>
    </w:p>
    <w:p w14:paraId="6D9B65EB" w14:textId="6D37E57D" w:rsidR="00816ADB" w:rsidRDefault="00F750F8" w:rsidP="004B0BA5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7CD1">
        <w:rPr>
          <w:rFonts w:ascii="Times New Roman" w:hAnsi="Times New Roman" w:cs="Times New Roman"/>
          <w:sz w:val="24"/>
          <w:szCs w:val="24"/>
          <w:lang w:val="ru-RU"/>
        </w:rPr>
        <w:t xml:space="preserve">Организатор Мероприятия несет ответственность лишь за предоставление Победителю Мероприятия права получить приз. Все риски, связанные с использованием приза, а также ответственность за получение приза лежит на Победителе Мероприятия. </w:t>
      </w:r>
    </w:p>
    <w:p w14:paraId="6ED4992F" w14:textId="42B63887" w:rsidR="007F60A7" w:rsidRPr="007F60A7" w:rsidDel="0005396A" w:rsidRDefault="0064756F" w:rsidP="007F60A7">
      <w:pPr>
        <w:pStyle w:val="a3"/>
        <w:spacing w:after="0" w:line="240" w:lineRule="auto"/>
        <w:ind w:left="0"/>
        <w:jc w:val="both"/>
        <w:rPr>
          <w:del w:id="3" w:author="Olga Lubnina" w:date="2025-08-11T15:42:00Z"/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7.14. </w:t>
      </w:r>
      <w:r w:rsidRPr="0064756F">
        <w:rPr>
          <w:rFonts w:ascii="Times New Roman" w:hAnsi="Times New Roman" w:cs="Times New Roman"/>
          <w:sz w:val="24"/>
          <w:szCs w:val="24"/>
          <w:lang w:val="ru-RU"/>
        </w:rPr>
        <w:t xml:space="preserve">Организатор  Мероприятия при осуществлении функций налогового агента в отношении Победителей Мероприятия в соответствии со статьей 226 Налогового Кодекса Российской Федерации исчисляет, удерживает и перечисляет в бюджет Российской Федерации сумму НДФЛ в связи с получением Победителями Мероприятия Призов, совокупная стоимость которых превышает 4 000 (четыре тысячи) рублей за календарный год по ставке, предусмотренной п. 2 ст. 224 Налогового кодекса РФ (далее – НК РФ). Организатор Мероприятия использует средства денежной части Приза, чтобы в соответствии со ст. 226 НК РФ удержать и перечислить в бюджет НДФЛ по ставке 35% от совокупной стоимости Приза. Победитель согласен на удержание Организатором Мероприятия НДФЛ и перечисление его в бюджет в полном размере, без учета ограничения, предусмотренного </w:t>
      </w:r>
      <w:proofErr w:type="spellStart"/>
      <w:r w:rsidRPr="0064756F">
        <w:rPr>
          <w:rFonts w:ascii="Times New Roman" w:hAnsi="Times New Roman" w:cs="Times New Roman"/>
          <w:sz w:val="24"/>
          <w:szCs w:val="24"/>
          <w:lang w:val="ru-RU"/>
        </w:rPr>
        <w:t>абз</w:t>
      </w:r>
      <w:proofErr w:type="spellEnd"/>
      <w:r w:rsidRPr="0064756F">
        <w:rPr>
          <w:rFonts w:ascii="Times New Roman" w:hAnsi="Times New Roman" w:cs="Times New Roman"/>
          <w:sz w:val="24"/>
          <w:szCs w:val="24"/>
          <w:lang w:val="ru-RU"/>
        </w:rPr>
        <w:t xml:space="preserve">. 2 п. 4 ст. 226 НК РФ, по итогам чего погашается задолженность Победителя перед бюджетом по уплате НДФЛ на Приз, полученный по итогу настоящего Мероприятия, в полном объеме. Победители Мероприятия подтверждают, что предоставили свое согласие на то, что Организатор Мероприятия направляет до 100% от денежной части Приза на уплату НДФЛ, денежная часть приза Победителю Мероприятия не перечисляется. </w:t>
      </w:r>
    </w:p>
    <w:p w14:paraId="70A7AFE1" w14:textId="77777777" w:rsidR="0005396A" w:rsidRDefault="0005396A" w:rsidP="0005396A">
      <w:pPr>
        <w:pStyle w:val="a3"/>
        <w:spacing w:after="0" w:line="240" w:lineRule="auto"/>
        <w:ind w:left="0"/>
        <w:jc w:val="both"/>
        <w:rPr>
          <w:ins w:id="4" w:author="Olga Lubnina" w:date="2025-08-11T15:42:00Z"/>
          <w:rFonts w:ascii="Times New Roman" w:hAnsi="Times New Roman" w:cs="Times New Roman"/>
          <w:b/>
          <w:sz w:val="24"/>
          <w:szCs w:val="24"/>
          <w:lang w:val="ru-RU"/>
        </w:rPr>
      </w:pPr>
    </w:p>
    <w:p w14:paraId="7EB7D35D" w14:textId="77777777" w:rsidR="0005396A" w:rsidRDefault="0005396A" w:rsidP="0005396A">
      <w:pPr>
        <w:pStyle w:val="a3"/>
        <w:spacing w:after="0" w:line="240" w:lineRule="auto"/>
        <w:ind w:left="0"/>
        <w:jc w:val="both"/>
        <w:rPr>
          <w:ins w:id="5" w:author="Olga Lubnina" w:date="2025-08-11T15:42:00Z"/>
          <w:rFonts w:ascii="Times New Roman" w:hAnsi="Times New Roman" w:cs="Times New Roman"/>
          <w:b/>
          <w:sz w:val="24"/>
          <w:szCs w:val="24"/>
          <w:lang w:val="ru-RU"/>
        </w:rPr>
      </w:pPr>
    </w:p>
    <w:p w14:paraId="16606292" w14:textId="6D9EC350" w:rsidR="004B0BA5" w:rsidRPr="004B0BA5" w:rsidRDefault="004B0BA5" w:rsidP="00214B4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0B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Порядок использования персональных данных: </w:t>
      </w:r>
    </w:p>
    <w:p w14:paraId="7408DEAA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 xml:space="preserve">Оператор персональных данных: Акционерное общество «СИСТЭМ ЭЛЕКТРИК», ИНН 7712092928, ОГРН 1027739393637, Юридический адрес: </w:t>
      </w:r>
      <w:r w:rsidRPr="0064756F">
        <w:rPr>
          <w:rFonts w:ascii="Times New Roman" w:hAnsi="Times New Roman" w:cs="Times New Roman"/>
          <w:sz w:val="24"/>
          <w:szCs w:val="24"/>
          <w:lang w:val="ru-RU"/>
        </w:rPr>
        <w:tab/>
        <w:t xml:space="preserve">127018, г. Москва, ул. Двинцев, д. 12 к. 1 этаж 6 пом. I ком. 15. (далее - Оператор ПД); </w:t>
      </w:r>
    </w:p>
    <w:p w14:paraId="13531459" w14:textId="47160824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Hlk205888841"/>
      <w:r w:rsidRPr="0064756F">
        <w:rPr>
          <w:rFonts w:ascii="Times New Roman" w:hAnsi="Times New Roman" w:cs="Times New Roman"/>
          <w:sz w:val="24"/>
          <w:szCs w:val="24"/>
          <w:lang w:val="ru-RU"/>
        </w:rPr>
        <w:lastRenderedPageBreak/>
        <w:t>Оператор для исполнения обязанностей в рамках настоящих Правил осуществляют обработку персональных данных Победителей Мероприятия в соответствии с п. 5 ч. 1 ст. 6 Федерального закона от 27.07.2006 N 152-ФЗ «О персональных данных» в целях:</w:t>
      </w:r>
    </w:p>
    <w:p w14:paraId="75406615" w14:textId="660C37E5" w:rsidR="0064756F" w:rsidRPr="0064756F" w:rsidRDefault="0064756F" w:rsidP="00E537B6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исполнения Организатором условий настоящих Правил, включая взаимодействи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64756F">
        <w:rPr>
          <w:rFonts w:ascii="Times New Roman" w:hAnsi="Times New Roman" w:cs="Times New Roman"/>
          <w:sz w:val="24"/>
          <w:szCs w:val="24"/>
          <w:lang w:val="ru-RU"/>
        </w:rPr>
        <w:t xml:space="preserve"> для вручения Приза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29925F8" w14:textId="2A4EA0DD" w:rsidR="0064756F" w:rsidRPr="0064756F" w:rsidRDefault="0064756F" w:rsidP="00E537B6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осуществления иных действий связанных с вручением Призов, являющихся доходом Получателя Приза, подлежащим налогообложению.</w:t>
      </w:r>
    </w:p>
    <w:p w14:paraId="08527C21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Hlk205888957"/>
      <w:bookmarkEnd w:id="6"/>
      <w:r w:rsidRPr="0064756F">
        <w:rPr>
          <w:rFonts w:ascii="Times New Roman" w:hAnsi="Times New Roman" w:cs="Times New Roman"/>
          <w:sz w:val="24"/>
          <w:szCs w:val="24"/>
          <w:lang w:val="ru-RU"/>
        </w:rPr>
        <w:t>Перечень разрешенных действий с персональными данными:</w:t>
      </w:r>
    </w:p>
    <w:p w14:paraId="5F70BA14" w14:textId="77777777" w:rsidR="0064756F" w:rsidRPr="0064756F" w:rsidRDefault="0064756F" w:rsidP="006475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сбор, запись, систематизация, накопление, хранение, уточнение (обновление, изменение), извлечение, использование, блокирование, удаление, уничтожение, а также передача (предоставление, доступ) персональных данных.</w:t>
      </w:r>
    </w:p>
    <w:p w14:paraId="029F8509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Hlk205888973"/>
      <w:bookmarkEnd w:id="7"/>
      <w:r w:rsidRPr="0064756F">
        <w:rPr>
          <w:rFonts w:ascii="Times New Roman" w:hAnsi="Times New Roman" w:cs="Times New Roman"/>
          <w:sz w:val="24"/>
          <w:szCs w:val="24"/>
          <w:lang w:val="ru-RU"/>
        </w:rPr>
        <w:t>Перечень персональных данных:</w:t>
      </w:r>
    </w:p>
    <w:p w14:paraId="3CBF4FBC" w14:textId="77777777" w:rsidR="0064756F" w:rsidRPr="0064756F" w:rsidRDefault="0064756F" w:rsidP="0064756F">
      <w:pPr>
        <w:pStyle w:val="a3"/>
        <w:numPr>
          <w:ilvl w:val="1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ФИО;</w:t>
      </w:r>
    </w:p>
    <w:p w14:paraId="1262B23F" w14:textId="77777777" w:rsidR="0064756F" w:rsidRPr="0064756F" w:rsidRDefault="0064756F" w:rsidP="0064756F">
      <w:pPr>
        <w:pStyle w:val="a3"/>
        <w:numPr>
          <w:ilvl w:val="1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ИНН;</w:t>
      </w:r>
    </w:p>
    <w:p w14:paraId="6F5CE849" w14:textId="77777777" w:rsidR="0064756F" w:rsidRDefault="0064756F" w:rsidP="0064756F">
      <w:pPr>
        <w:pStyle w:val="a3"/>
        <w:numPr>
          <w:ilvl w:val="1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Номер телефона;</w:t>
      </w:r>
    </w:p>
    <w:p w14:paraId="38D4F9D8" w14:textId="32816BAE" w:rsidR="0064756F" w:rsidRPr="0064756F" w:rsidRDefault="0064756F" w:rsidP="0064756F">
      <w:pPr>
        <w:pStyle w:val="a3"/>
        <w:numPr>
          <w:ilvl w:val="1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Адрес электронной почты;</w:t>
      </w:r>
    </w:p>
    <w:p w14:paraId="5A482AB5" w14:textId="650AF6DF" w:rsidR="0064756F" w:rsidRPr="0064756F" w:rsidRDefault="0064756F" w:rsidP="0064756F">
      <w:pPr>
        <w:pStyle w:val="a3"/>
        <w:numPr>
          <w:ilvl w:val="1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Паспортные данные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bookmarkEnd w:id="8"/>
    <w:p w14:paraId="6C015192" w14:textId="77777777" w:rsidR="0064756F" w:rsidRPr="0064756F" w:rsidRDefault="0064756F" w:rsidP="006475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A3494D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Hlk205889010"/>
      <w:r w:rsidRPr="0064756F">
        <w:rPr>
          <w:rFonts w:ascii="Times New Roman" w:hAnsi="Times New Roman" w:cs="Times New Roman"/>
          <w:sz w:val="24"/>
          <w:szCs w:val="24"/>
          <w:lang w:val="ru-RU"/>
        </w:rPr>
        <w:t xml:space="preserve">Способы обработки персональных данных: </w:t>
      </w:r>
    </w:p>
    <w:p w14:paraId="583FBACE" w14:textId="77777777" w:rsidR="0064756F" w:rsidRPr="0064756F" w:rsidRDefault="0064756F" w:rsidP="006475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с использованием средств автоматизации (включая передачу данных через сети интранет и Интернет), без использования средств автоматизации и путем сочетания вышеупомянутых методов (при помощи способов, обеспечивающих конфиденциальность таких данных, за исключением случаев, установленных применимым правом).</w:t>
      </w:r>
    </w:p>
    <w:p w14:paraId="1FEE54A5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Hlk205889045"/>
      <w:bookmarkEnd w:id="9"/>
      <w:r w:rsidRPr="0064756F">
        <w:rPr>
          <w:rFonts w:ascii="Times New Roman" w:hAnsi="Times New Roman" w:cs="Times New Roman"/>
          <w:sz w:val="24"/>
          <w:szCs w:val="24"/>
          <w:lang w:val="ru-RU"/>
        </w:rPr>
        <w:t>Предоставляемая информация относится к персональным данным и охраняется в соответствии с действующим законодательством Российской Федерации Оператор гарантирует, что обработка персональных данных будет осуществляться Оператором с соблюдением принципов и правил, предусмотренных Федеральным законом от 27.07.2006 № 152-ФЗ «О персональных данных».</w:t>
      </w:r>
    </w:p>
    <w:p w14:paraId="1531EF52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Принимая участие в Мероприятии, Участник обязуется указывать точные и актуальные (достоверные) данные.</w:t>
      </w:r>
    </w:p>
    <w:p w14:paraId="37B6EB2A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Ответственность за правомерность и достоверность персональных данных, предоставляемых Участником, несет Участник мероприятия как сторона, передающая персональные данные.</w:t>
      </w:r>
    </w:p>
    <w:p w14:paraId="7F6883F2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При обработке персональных данных:</w:t>
      </w:r>
    </w:p>
    <w:p w14:paraId="679AC503" w14:textId="77777777" w:rsidR="0064756F" w:rsidRPr="0064756F" w:rsidRDefault="0064756F" w:rsidP="0064756F">
      <w:pPr>
        <w:pStyle w:val="a3"/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персональные данные субъектов заносятся и хранятся Оператором в специально защищенную базу данных:</w:t>
      </w:r>
    </w:p>
    <w:p w14:paraId="3784E5B9" w14:textId="77777777" w:rsidR="0064756F" w:rsidRPr="0064756F" w:rsidRDefault="0064756F" w:rsidP="0064756F">
      <w:pPr>
        <w:pStyle w:val="a3"/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персональных данных может осуществляться Оператором лично, а также уполномоченными им лицами. </w:t>
      </w:r>
    </w:p>
    <w:p w14:paraId="006DB7B0" w14:textId="77777777" w:rsidR="0064756F" w:rsidRPr="0064756F" w:rsidRDefault="0064756F" w:rsidP="0064756F">
      <w:pPr>
        <w:pStyle w:val="a3"/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обработка персональных данных может осуществляться с применением автоматизированных средств обработки данных, так и без использования автоматизированных систем, а также в сочетании упомянутых способов обработки;</w:t>
      </w:r>
    </w:p>
    <w:p w14:paraId="0C2C8760" w14:textId="77777777" w:rsidR="0064756F" w:rsidRPr="0064756F" w:rsidRDefault="0064756F" w:rsidP="0064756F">
      <w:pPr>
        <w:pStyle w:val="a3"/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персональные данные могут передаваться от Оператора третьим лицам, привлекаемым Оператором на основании соответствующих договоров (существенным условием договоров, заключаемых Оператором с третьими лицами, является обязанность обеспечения третьими лицами конфиденциальности персональных данных и безопасности их обработки);</w:t>
      </w:r>
    </w:p>
    <w:p w14:paraId="23521657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 xml:space="preserve">Оператор, имеющий доступ к персональным данным, обеспечивает конфиденциальность персональных данных в установленном законом порядке. </w:t>
      </w:r>
    </w:p>
    <w:p w14:paraId="1F2FC9E2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Участник Мероприятия вправе в любое время запросить информацию, касающуюся обработки его персональных данных в соответствии с частью 7 статьи 14 Федерального закона от 27.07.2006 N 152-ФЗ «О персональных данных», а также отказаться от участия в Мероприятии с последующим прекращением обработки персональных данных, направив Оператору соответствующее уведомление на адрес электронной почты: DPO@systeme.ru или заказным письмом с уведомлением о вручении по адресу: 127018, г. Москва, ул. Двинцев, д. 12 к. 1 этаж 6 пом. I ком. 15. </w:t>
      </w:r>
    </w:p>
    <w:p w14:paraId="07609CC3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Отказ Участника от участия в Мероприятии автоматически влечет за собой выход соответствующего Участника из Мероприятии и делает невозможным получение Приза. После получения отказа Участника Оператор ПД обязан прекратить их обработку и в случае, если сохранение персональных данных более не требуется для целей обработки персональных данных, уничтожить персональные данные в срок, не превышающий 30 (тридцати) дней с даты поступления указанного отказа, за исключением случаев, когда Организатор Мероприятия вправе осуществлять обработку персональных данных без согласия субъекта персональных данных на основаниях, предусмотренных Федеральным законом от 27.07.2006 N 152-ФЗ «О персональных данных» или другими федеральными законами.</w:t>
      </w:r>
    </w:p>
    <w:p w14:paraId="35F32B0F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Срок обработки персональных данных: 3 года с даты завершения Мероприятия.</w:t>
      </w:r>
    </w:p>
    <w:p w14:paraId="4CC7A538" w14:textId="77777777" w:rsidR="0064756F" w:rsidRPr="0064756F" w:rsidRDefault="0064756F" w:rsidP="0064756F">
      <w:pPr>
        <w:pStyle w:val="a3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56F">
        <w:rPr>
          <w:rFonts w:ascii="Times New Roman" w:hAnsi="Times New Roman" w:cs="Times New Roman"/>
          <w:sz w:val="24"/>
          <w:szCs w:val="24"/>
          <w:lang w:val="ru-RU"/>
        </w:rPr>
        <w:t>Организатор вправе продолжить обработку персональных данных при наличии оснований, указанных в статье 6, 10 и 11 Федерального закона № 152 от 27 июля 2006 г. «О персональных данных».</w:t>
      </w:r>
    </w:p>
    <w:bookmarkEnd w:id="10"/>
    <w:p w14:paraId="3DAD4C9A" w14:textId="622657F3" w:rsidR="00AD20B1" w:rsidRPr="00642D35" w:rsidRDefault="00AD20B1" w:rsidP="006475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D20B1" w:rsidRPr="00642D35" w:rsidSect="003F51FD">
      <w:pgSz w:w="12240" w:h="15840"/>
      <w:pgMar w:top="851" w:right="1440" w:bottom="1418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Ruslan Nurmamedov" w:date="2025-04-10T08:42:00Z" w:initials="RN">
    <w:p w14:paraId="3C941F49" w14:textId="0EBBCF34" w:rsidR="00EB4CB0" w:rsidRDefault="00EB4CB0" w:rsidP="00EB4CB0">
      <w:pPr>
        <w:pStyle w:val="a5"/>
      </w:pPr>
      <w:r>
        <w:rPr>
          <w:rStyle w:val="a4"/>
        </w:rPr>
        <w:annotationRef/>
      </w:r>
      <w:r>
        <w:t>Указать реальный сроки осуществления этапов.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C941F4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A54B90" w16cex:dateUtc="2025-04-10T05:42:00Z">
    <w16cex:extLst>
      <w16:ext w16:uri="{CE6994B0-6A32-4C9F-8C6B-6E91EDA988CE}">
        <cr:reactions xmlns:cr="http://schemas.microsoft.com/office/comments/2020/reactions">
          <cr:reaction reactionType="1">
            <cr:reactionInfo dateUtc="2025-07-24T12:41:30Z">
              <cr:user userId="S-1-5-21-1024754292-3260399389-984482637-12481" userProvider="AD" userName="Azada Abdullaeva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C941F49" w16cid:durableId="46A54B9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67F16"/>
    <w:multiLevelType w:val="multilevel"/>
    <w:tmpl w:val="64940662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/>
        <w:bCs/>
        <w:color w:val="auto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1" w15:restartNumberingAfterBreak="0">
    <w:nsid w:val="01BA6DD2"/>
    <w:multiLevelType w:val="multilevel"/>
    <w:tmpl w:val="64940662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/>
        <w:bCs/>
        <w:color w:val="auto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2" w15:restartNumberingAfterBreak="0">
    <w:nsid w:val="01E72425"/>
    <w:multiLevelType w:val="hybridMultilevel"/>
    <w:tmpl w:val="B0428812"/>
    <w:lvl w:ilvl="0" w:tplc="B9800CDE">
      <w:start w:val="1"/>
      <w:numFmt w:val="decimal"/>
      <w:lvlText w:val="%1."/>
      <w:lvlJc w:val="left"/>
      <w:pPr>
        <w:ind w:left="1020" w:hanging="360"/>
      </w:pPr>
    </w:lvl>
    <w:lvl w:ilvl="1" w:tplc="E6EA24D6">
      <w:start w:val="1"/>
      <w:numFmt w:val="decimal"/>
      <w:lvlText w:val="%2."/>
      <w:lvlJc w:val="left"/>
      <w:pPr>
        <w:ind w:left="1020" w:hanging="360"/>
      </w:pPr>
    </w:lvl>
    <w:lvl w:ilvl="2" w:tplc="A768C40A">
      <w:start w:val="1"/>
      <w:numFmt w:val="decimal"/>
      <w:lvlText w:val="%3."/>
      <w:lvlJc w:val="left"/>
      <w:pPr>
        <w:ind w:left="1020" w:hanging="360"/>
      </w:pPr>
    </w:lvl>
    <w:lvl w:ilvl="3" w:tplc="3A52B7E2">
      <w:start w:val="1"/>
      <w:numFmt w:val="decimal"/>
      <w:lvlText w:val="%4."/>
      <w:lvlJc w:val="left"/>
      <w:pPr>
        <w:ind w:left="1020" w:hanging="360"/>
      </w:pPr>
    </w:lvl>
    <w:lvl w:ilvl="4" w:tplc="D1AC3490">
      <w:start w:val="1"/>
      <w:numFmt w:val="decimal"/>
      <w:lvlText w:val="%5."/>
      <w:lvlJc w:val="left"/>
      <w:pPr>
        <w:ind w:left="1020" w:hanging="360"/>
      </w:pPr>
    </w:lvl>
    <w:lvl w:ilvl="5" w:tplc="E0E41EEC">
      <w:start w:val="1"/>
      <w:numFmt w:val="decimal"/>
      <w:lvlText w:val="%6."/>
      <w:lvlJc w:val="left"/>
      <w:pPr>
        <w:ind w:left="1020" w:hanging="360"/>
      </w:pPr>
    </w:lvl>
    <w:lvl w:ilvl="6" w:tplc="CDA8348E">
      <w:start w:val="1"/>
      <w:numFmt w:val="decimal"/>
      <w:lvlText w:val="%7."/>
      <w:lvlJc w:val="left"/>
      <w:pPr>
        <w:ind w:left="1020" w:hanging="360"/>
      </w:pPr>
    </w:lvl>
    <w:lvl w:ilvl="7" w:tplc="81E80CF0">
      <w:start w:val="1"/>
      <w:numFmt w:val="decimal"/>
      <w:lvlText w:val="%8."/>
      <w:lvlJc w:val="left"/>
      <w:pPr>
        <w:ind w:left="1020" w:hanging="360"/>
      </w:pPr>
    </w:lvl>
    <w:lvl w:ilvl="8" w:tplc="950EBED6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0260557C"/>
    <w:multiLevelType w:val="hybridMultilevel"/>
    <w:tmpl w:val="7158C782"/>
    <w:lvl w:ilvl="0" w:tplc="822A1EB0">
      <w:start w:val="1"/>
      <w:numFmt w:val="decimal"/>
      <w:lvlText w:val="%1."/>
      <w:lvlJc w:val="left"/>
      <w:pPr>
        <w:ind w:left="1020" w:hanging="360"/>
      </w:pPr>
    </w:lvl>
    <w:lvl w:ilvl="1" w:tplc="8D80E3D6">
      <w:start w:val="1"/>
      <w:numFmt w:val="decimal"/>
      <w:lvlText w:val="%2."/>
      <w:lvlJc w:val="left"/>
      <w:pPr>
        <w:ind w:left="1020" w:hanging="360"/>
      </w:pPr>
    </w:lvl>
    <w:lvl w:ilvl="2" w:tplc="10087956">
      <w:start w:val="1"/>
      <w:numFmt w:val="decimal"/>
      <w:lvlText w:val="%3."/>
      <w:lvlJc w:val="left"/>
      <w:pPr>
        <w:ind w:left="1020" w:hanging="360"/>
      </w:pPr>
    </w:lvl>
    <w:lvl w:ilvl="3" w:tplc="5ADC09EC">
      <w:start w:val="1"/>
      <w:numFmt w:val="decimal"/>
      <w:lvlText w:val="%4."/>
      <w:lvlJc w:val="left"/>
      <w:pPr>
        <w:ind w:left="1020" w:hanging="360"/>
      </w:pPr>
    </w:lvl>
    <w:lvl w:ilvl="4" w:tplc="F74CD46A">
      <w:start w:val="1"/>
      <w:numFmt w:val="decimal"/>
      <w:lvlText w:val="%5."/>
      <w:lvlJc w:val="left"/>
      <w:pPr>
        <w:ind w:left="1020" w:hanging="360"/>
      </w:pPr>
    </w:lvl>
    <w:lvl w:ilvl="5" w:tplc="66344F4A">
      <w:start w:val="1"/>
      <w:numFmt w:val="decimal"/>
      <w:lvlText w:val="%6."/>
      <w:lvlJc w:val="left"/>
      <w:pPr>
        <w:ind w:left="1020" w:hanging="360"/>
      </w:pPr>
    </w:lvl>
    <w:lvl w:ilvl="6" w:tplc="3CA26A18">
      <w:start w:val="1"/>
      <w:numFmt w:val="decimal"/>
      <w:lvlText w:val="%7."/>
      <w:lvlJc w:val="left"/>
      <w:pPr>
        <w:ind w:left="1020" w:hanging="360"/>
      </w:pPr>
    </w:lvl>
    <w:lvl w:ilvl="7" w:tplc="AE14A26E">
      <w:start w:val="1"/>
      <w:numFmt w:val="decimal"/>
      <w:lvlText w:val="%8."/>
      <w:lvlJc w:val="left"/>
      <w:pPr>
        <w:ind w:left="1020" w:hanging="360"/>
      </w:pPr>
    </w:lvl>
    <w:lvl w:ilvl="8" w:tplc="E5AA4CD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7D648D5"/>
    <w:multiLevelType w:val="hybridMultilevel"/>
    <w:tmpl w:val="BC442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A39EA"/>
    <w:multiLevelType w:val="multilevel"/>
    <w:tmpl w:val="C2F0FE82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/>
        <w:bCs/>
        <w:color w:val="auto"/>
        <w:sz w:val="24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6" w15:restartNumberingAfterBreak="0">
    <w:nsid w:val="115803FF"/>
    <w:multiLevelType w:val="hybridMultilevel"/>
    <w:tmpl w:val="1B98D918"/>
    <w:lvl w:ilvl="0" w:tplc="2018A3BE">
      <w:start w:val="1"/>
      <w:numFmt w:val="decimal"/>
      <w:lvlText w:val="%1."/>
      <w:lvlJc w:val="left"/>
      <w:pPr>
        <w:ind w:left="1020" w:hanging="360"/>
      </w:pPr>
    </w:lvl>
    <w:lvl w:ilvl="1" w:tplc="34003E0E">
      <w:start w:val="1"/>
      <w:numFmt w:val="decimal"/>
      <w:lvlText w:val="%2."/>
      <w:lvlJc w:val="left"/>
      <w:pPr>
        <w:ind w:left="1020" w:hanging="360"/>
      </w:pPr>
    </w:lvl>
    <w:lvl w:ilvl="2" w:tplc="31D64E3E">
      <w:start w:val="1"/>
      <w:numFmt w:val="decimal"/>
      <w:lvlText w:val="%3."/>
      <w:lvlJc w:val="left"/>
      <w:pPr>
        <w:ind w:left="1020" w:hanging="360"/>
      </w:pPr>
    </w:lvl>
    <w:lvl w:ilvl="3" w:tplc="060C62F8">
      <w:start w:val="1"/>
      <w:numFmt w:val="decimal"/>
      <w:lvlText w:val="%4."/>
      <w:lvlJc w:val="left"/>
      <w:pPr>
        <w:ind w:left="1020" w:hanging="360"/>
      </w:pPr>
    </w:lvl>
    <w:lvl w:ilvl="4" w:tplc="5EB2325E">
      <w:start w:val="1"/>
      <w:numFmt w:val="decimal"/>
      <w:lvlText w:val="%5."/>
      <w:lvlJc w:val="left"/>
      <w:pPr>
        <w:ind w:left="1020" w:hanging="360"/>
      </w:pPr>
    </w:lvl>
    <w:lvl w:ilvl="5" w:tplc="BE36AF4E">
      <w:start w:val="1"/>
      <w:numFmt w:val="decimal"/>
      <w:lvlText w:val="%6."/>
      <w:lvlJc w:val="left"/>
      <w:pPr>
        <w:ind w:left="1020" w:hanging="360"/>
      </w:pPr>
    </w:lvl>
    <w:lvl w:ilvl="6" w:tplc="F8C09C76">
      <w:start w:val="1"/>
      <w:numFmt w:val="decimal"/>
      <w:lvlText w:val="%7."/>
      <w:lvlJc w:val="left"/>
      <w:pPr>
        <w:ind w:left="1020" w:hanging="360"/>
      </w:pPr>
    </w:lvl>
    <w:lvl w:ilvl="7" w:tplc="C8340842">
      <w:start w:val="1"/>
      <w:numFmt w:val="decimal"/>
      <w:lvlText w:val="%8."/>
      <w:lvlJc w:val="left"/>
      <w:pPr>
        <w:ind w:left="1020" w:hanging="360"/>
      </w:pPr>
    </w:lvl>
    <w:lvl w:ilvl="8" w:tplc="101C6902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1C756427"/>
    <w:multiLevelType w:val="multilevel"/>
    <w:tmpl w:val="E306F5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BEB038D"/>
    <w:multiLevelType w:val="hybridMultilevel"/>
    <w:tmpl w:val="F0E661AE"/>
    <w:lvl w:ilvl="0" w:tplc="B3FE8FC2">
      <w:start w:val="1"/>
      <w:numFmt w:val="decimal"/>
      <w:lvlText w:val="%1."/>
      <w:lvlJc w:val="left"/>
      <w:pPr>
        <w:ind w:left="1020" w:hanging="360"/>
      </w:pPr>
    </w:lvl>
    <w:lvl w:ilvl="1" w:tplc="998AE02C">
      <w:start w:val="1"/>
      <w:numFmt w:val="decimal"/>
      <w:lvlText w:val="%2."/>
      <w:lvlJc w:val="left"/>
      <w:pPr>
        <w:ind w:left="1020" w:hanging="360"/>
      </w:pPr>
    </w:lvl>
    <w:lvl w:ilvl="2" w:tplc="A14664E0">
      <w:start w:val="1"/>
      <w:numFmt w:val="decimal"/>
      <w:lvlText w:val="%3."/>
      <w:lvlJc w:val="left"/>
      <w:pPr>
        <w:ind w:left="1020" w:hanging="360"/>
      </w:pPr>
    </w:lvl>
    <w:lvl w:ilvl="3" w:tplc="5D80772A">
      <w:start w:val="1"/>
      <w:numFmt w:val="decimal"/>
      <w:lvlText w:val="%4."/>
      <w:lvlJc w:val="left"/>
      <w:pPr>
        <w:ind w:left="1020" w:hanging="360"/>
      </w:pPr>
    </w:lvl>
    <w:lvl w:ilvl="4" w:tplc="182805A2">
      <w:start w:val="1"/>
      <w:numFmt w:val="decimal"/>
      <w:lvlText w:val="%5."/>
      <w:lvlJc w:val="left"/>
      <w:pPr>
        <w:ind w:left="1020" w:hanging="360"/>
      </w:pPr>
    </w:lvl>
    <w:lvl w:ilvl="5" w:tplc="992A752A">
      <w:start w:val="1"/>
      <w:numFmt w:val="decimal"/>
      <w:lvlText w:val="%6."/>
      <w:lvlJc w:val="left"/>
      <w:pPr>
        <w:ind w:left="1020" w:hanging="360"/>
      </w:pPr>
    </w:lvl>
    <w:lvl w:ilvl="6" w:tplc="71761858">
      <w:start w:val="1"/>
      <w:numFmt w:val="decimal"/>
      <w:lvlText w:val="%7."/>
      <w:lvlJc w:val="left"/>
      <w:pPr>
        <w:ind w:left="1020" w:hanging="360"/>
      </w:pPr>
    </w:lvl>
    <w:lvl w:ilvl="7" w:tplc="60D2E666">
      <w:start w:val="1"/>
      <w:numFmt w:val="decimal"/>
      <w:lvlText w:val="%8."/>
      <w:lvlJc w:val="left"/>
      <w:pPr>
        <w:ind w:left="1020" w:hanging="360"/>
      </w:pPr>
    </w:lvl>
    <w:lvl w:ilvl="8" w:tplc="5844822A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305444E8"/>
    <w:multiLevelType w:val="hybridMultilevel"/>
    <w:tmpl w:val="56AEB3A8"/>
    <w:lvl w:ilvl="0" w:tplc="AF060A78">
      <w:start w:val="1"/>
      <w:numFmt w:val="decimal"/>
      <w:lvlText w:val="%1."/>
      <w:lvlJc w:val="left"/>
      <w:pPr>
        <w:ind w:left="1020" w:hanging="360"/>
      </w:pPr>
    </w:lvl>
    <w:lvl w:ilvl="1" w:tplc="0C125054">
      <w:start w:val="1"/>
      <w:numFmt w:val="decimal"/>
      <w:lvlText w:val="%2."/>
      <w:lvlJc w:val="left"/>
      <w:pPr>
        <w:ind w:left="1020" w:hanging="360"/>
      </w:pPr>
    </w:lvl>
    <w:lvl w:ilvl="2" w:tplc="F4FC0544">
      <w:start w:val="1"/>
      <w:numFmt w:val="decimal"/>
      <w:lvlText w:val="%3."/>
      <w:lvlJc w:val="left"/>
      <w:pPr>
        <w:ind w:left="1020" w:hanging="360"/>
      </w:pPr>
    </w:lvl>
    <w:lvl w:ilvl="3" w:tplc="56AEE0E8">
      <w:start w:val="1"/>
      <w:numFmt w:val="decimal"/>
      <w:lvlText w:val="%4."/>
      <w:lvlJc w:val="left"/>
      <w:pPr>
        <w:ind w:left="1020" w:hanging="360"/>
      </w:pPr>
    </w:lvl>
    <w:lvl w:ilvl="4" w:tplc="CAAEFEB6">
      <w:start w:val="1"/>
      <w:numFmt w:val="decimal"/>
      <w:lvlText w:val="%5."/>
      <w:lvlJc w:val="left"/>
      <w:pPr>
        <w:ind w:left="1020" w:hanging="360"/>
      </w:pPr>
    </w:lvl>
    <w:lvl w:ilvl="5" w:tplc="4130183A">
      <w:start w:val="1"/>
      <w:numFmt w:val="decimal"/>
      <w:lvlText w:val="%6."/>
      <w:lvlJc w:val="left"/>
      <w:pPr>
        <w:ind w:left="1020" w:hanging="360"/>
      </w:pPr>
    </w:lvl>
    <w:lvl w:ilvl="6" w:tplc="BF5CCC6C">
      <w:start w:val="1"/>
      <w:numFmt w:val="decimal"/>
      <w:lvlText w:val="%7."/>
      <w:lvlJc w:val="left"/>
      <w:pPr>
        <w:ind w:left="1020" w:hanging="360"/>
      </w:pPr>
    </w:lvl>
    <w:lvl w:ilvl="7" w:tplc="07F6C25C">
      <w:start w:val="1"/>
      <w:numFmt w:val="decimal"/>
      <w:lvlText w:val="%8."/>
      <w:lvlJc w:val="left"/>
      <w:pPr>
        <w:ind w:left="1020" w:hanging="360"/>
      </w:pPr>
    </w:lvl>
    <w:lvl w:ilvl="8" w:tplc="B920A6B2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32576207"/>
    <w:multiLevelType w:val="hybridMultilevel"/>
    <w:tmpl w:val="9B0E03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6A2A06"/>
    <w:multiLevelType w:val="hybridMultilevel"/>
    <w:tmpl w:val="BBA64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33707"/>
    <w:multiLevelType w:val="hybridMultilevel"/>
    <w:tmpl w:val="AE2E8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A7023"/>
    <w:multiLevelType w:val="multilevel"/>
    <w:tmpl w:val="8654D2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10167A7"/>
    <w:multiLevelType w:val="hybridMultilevel"/>
    <w:tmpl w:val="7D2EC5C2"/>
    <w:lvl w:ilvl="0" w:tplc="4A82EF12">
      <w:start w:val="1"/>
      <w:numFmt w:val="decimal"/>
      <w:lvlText w:val="%1."/>
      <w:lvlJc w:val="left"/>
      <w:pPr>
        <w:ind w:left="1020" w:hanging="360"/>
      </w:pPr>
    </w:lvl>
    <w:lvl w:ilvl="1" w:tplc="14C4EC16">
      <w:start w:val="1"/>
      <w:numFmt w:val="decimal"/>
      <w:lvlText w:val="%2."/>
      <w:lvlJc w:val="left"/>
      <w:pPr>
        <w:ind w:left="1020" w:hanging="360"/>
      </w:pPr>
    </w:lvl>
    <w:lvl w:ilvl="2" w:tplc="BD8AD65A">
      <w:start w:val="1"/>
      <w:numFmt w:val="decimal"/>
      <w:lvlText w:val="%3."/>
      <w:lvlJc w:val="left"/>
      <w:pPr>
        <w:ind w:left="1020" w:hanging="360"/>
      </w:pPr>
    </w:lvl>
    <w:lvl w:ilvl="3" w:tplc="B84A917C">
      <w:start w:val="1"/>
      <w:numFmt w:val="decimal"/>
      <w:lvlText w:val="%4."/>
      <w:lvlJc w:val="left"/>
      <w:pPr>
        <w:ind w:left="1020" w:hanging="360"/>
      </w:pPr>
    </w:lvl>
    <w:lvl w:ilvl="4" w:tplc="D550FF1A">
      <w:start w:val="1"/>
      <w:numFmt w:val="decimal"/>
      <w:lvlText w:val="%5."/>
      <w:lvlJc w:val="left"/>
      <w:pPr>
        <w:ind w:left="1020" w:hanging="360"/>
      </w:pPr>
    </w:lvl>
    <w:lvl w:ilvl="5" w:tplc="4B8CD128">
      <w:start w:val="1"/>
      <w:numFmt w:val="decimal"/>
      <w:lvlText w:val="%6."/>
      <w:lvlJc w:val="left"/>
      <w:pPr>
        <w:ind w:left="1020" w:hanging="360"/>
      </w:pPr>
    </w:lvl>
    <w:lvl w:ilvl="6" w:tplc="979CB310">
      <w:start w:val="1"/>
      <w:numFmt w:val="decimal"/>
      <w:lvlText w:val="%7."/>
      <w:lvlJc w:val="left"/>
      <w:pPr>
        <w:ind w:left="1020" w:hanging="360"/>
      </w:pPr>
    </w:lvl>
    <w:lvl w:ilvl="7" w:tplc="170C8C10">
      <w:start w:val="1"/>
      <w:numFmt w:val="decimal"/>
      <w:lvlText w:val="%8."/>
      <w:lvlJc w:val="left"/>
      <w:pPr>
        <w:ind w:left="1020" w:hanging="360"/>
      </w:pPr>
    </w:lvl>
    <w:lvl w:ilvl="8" w:tplc="C618F994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515874DD"/>
    <w:multiLevelType w:val="hybridMultilevel"/>
    <w:tmpl w:val="14B6F88C"/>
    <w:lvl w:ilvl="0" w:tplc="9F3C5678">
      <w:start w:val="1"/>
      <w:numFmt w:val="decimal"/>
      <w:lvlText w:val="%1."/>
      <w:lvlJc w:val="left"/>
      <w:pPr>
        <w:ind w:left="1020" w:hanging="360"/>
      </w:pPr>
    </w:lvl>
    <w:lvl w:ilvl="1" w:tplc="B67089C6">
      <w:start w:val="1"/>
      <w:numFmt w:val="decimal"/>
      <w:lvlText w:val="%2."/>
      <w:lvlJc w:val="left"/>
      <w:pPr>
        <w:ind w:left="1020" w:hanging="360"/>
      </w:pPr>
    </w:lvl>
    <w:lvl w:ilvl="2" w:tplc="12524862">
      <w:start w:val="1"/>
      <w:numFmt w:val="decimal"/>
      <w:lvlText w:val="%3."/>
      <w:lvlJc w:val="left"/>
      <w:pPr>
        <w:ind w:left="1020" w:hanging="360"/>
      </w:pPr>
    </w:lvl>
    <w:lvl w:ilvl="3" w:tplc="5986D33A">
      <w:start w:val="1"/>
      <w:numFmt w:val="decimal"/>
      <w:lvlText w:val="%4."/>
      <w:lvlJc w:val="left"/>
      <w:pPr>
        <w:ind w:left="1020" w:hanging="360"/>
      </w:pPr>
    </w:lvl>
    <w:lvl w:ilvl="4" w:tplc="F196AC9E">
      <w:start w:val="1"/>
      <w:numFmt w:val="decimal"/>
      <w:lvlText w:val="%5."/>
      <w:lvlJc w:val="left"/>
      <w:pPr>
        <w:ind w:left="1020" w:hanging="360"/>
      </w:pPr>
    </w:lvl>
    <w:lvl w:ilvl="5" w:tplc="BB8C66C4">
      <w:start w:val="1"/>
      <w:numFmt w:val="decimal"/>
      <w:lvlText w:val="%6."/>
      <w:lvlJc w:val="left"/>
      <w:pPr>
        <w:ind w:left="1020" w:hanging="360"/>
      </w:pPr>
    </w:lvl>
    <w:lvl w:ilvl="6" w:tplc="0A5A65FE">
      <w:start w:val="1"/>
      <w:numFmt w:val="decimal"/>
      <w:lvlText w:val="%7."/>
      <w:lvlJc w:val="left"/>
      <w:pPr>
        <w:ind w:left="1020" w:hanging="360"/>
      </w:pPr>
    </w:lvl>
    <w:lvl w:ilvl="7" w:tplc="4B9649F2">
      <w:start w:val="1"/>
      <w:numFmt w:val="decimal"/>
      <w:lvlText w:val="%8."/>
      <w:lvlJc w:val="left"/>
      <w:pPr>
        <w:ind w:left="1020" w:hanging="360"/>
      </w:pPr>
    </w:lvl>
    <w:lvl w:ilvl="8" w:tplc="2B443456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53605A7F"/>
    <w:multiLevelType w:val="hybridMultilevel"/>
    <w:tmpl w:val="1ECCE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57B6F"/>
    <w:multiLevelType w:val="hybridMultilevel"/>
    <w:tmpl w:val="33CA2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D35DE"/>
    <w:multiLevelType w:val="hybridMultilevel"/>
    <w:tmpl w:val="AC221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31942"/>
    <w:multiLevelType w:val="hybridMultilevel"/>
    <w:tmpl w:val="64D6F2E0"/>
    <w:lvl w:ilvl="0" w:tplc="1DC2E200">
      <w:start w:val="1"/>
      <w:numFmt w:val="decimal"/>
      <w:lvlText w:val="%1."/>
      <w:lvlJc w:val="left"/>
      <w:pPr>
        <w:ind w:left="1020" w:hanging="360"/>
      </w:pPr>
    </w:lvl>
    <w:lvl w:ilvl="1" w:tplc="D2685A1C">
      <w:start w:val="1"/>
      <w:numFmt w:val="decimal"/>
      <w:lvlText w:val="%2."/>
      <w:lvlJc w:val="left"/>
      <w:pPr>
        <w:ind w:left="1020" w:hanging="360"/>
      </w:pPr>
    </w:lvl>
    <w:lvl w:ilvl="2" w:tplc="6CE8673C">
      <w:start w:val="1"/>
      <w:numFmt w:val="decimal"/>
      <w:lvlText w:val="%3."/>
      <w:lvlJc w:val="left"/>
      <w:pPr>
        <w:ind w:left="1020" w:hanging="360"/>
      </w:pPr>
    </w:lvl>
    <w:lvl w:ilvl="3" w:tplc="01963380">
      <w:start w:val="1"/>
      <w:numFmt w:val="decimal"/>
      <w:lvlText w:val="%4."/>
      <w:lvlJc w:val="left"/>
      <w:pPr>
        <w:ind w:left="1020" w:hanging="360"/>
      </w:pPr>
    </w:lvl>
    <w:lvl w:ilvl="4" w:tplc="076406F4">
      <w:start w:val="1"/>
      <w:numFmt w:val="decimal"/>
      <w:lvlText w:val="%5."/>
      <w:lvlJc w:val="left"/>
      <w:pPr>
        <w:ind w:left="1020" w:hanging="360"/>
      </w:pPr>
    </w:lvl>
    <w:lvl w:ilvl="5" w:tplc="2F506DBC">
      <w:start w:val="1"/>
      <w:numFmt w:val="decimal"/>
      <w:lvlText w:val="%6."/>
      <w:lvlJc w:val="left"/>
      <w:pPr>
        <w:ind w:left="1020" w:hanging="360"/>
      </w:pPr>
    </w:lvl>
    <w:lvl w:ilvl="6" w:tplc="3E64F21E">
      <w:start w:val="1"/>
      <w:numFmt w:val="decimal"/>
      <w:lvlText w:val="%7."/>
      <w:lvlJc w:val="left"/>
      <w:pPr>
        <w:ind w:left="1020" w:hanging="360"/>
      </w:pPr>
    </w:lvl>
    <w:lvl w:ilvl="7" w:tplc="F2D0C6A2">
      <w:start w:val="1"/>
      <w:numFmt w:val="decimal"/>
      <w:lvlText w:val="%8."/>
      <w:lvlJc w:val="left"/>
      <w:pPr>
        <w:ind w:left="1020" w:hanging="360"/>
      </w:pPr>
    </w:lvl>
    <w:lvl w:ilvl="8" w:tplc="C0CE0FAC">
      <w:start w:val="1"/>
      <w:numFmt w:val="decimal"/>
      <w:lvlText w:val="%9."/>
      <w:lvlJc w:val="left"/>
      <w:pPr>
        <w:ind w:left="1020" w:hanging="360"/>
      </w:pPr>
    </w:lvl>
  </w:abstractNum>
  <w:abstractNum w:abstractNumId="20" w15:restartNumberingAfterBreak="0">
    <w:nsid w:val="761A1071"/>
    <w:multiLevelType w:val="multilevel"/>
    <w:tmpl w:val="461E6170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/>
        <w:bCs/>
        <w:color w:val="auto"/>
        <w:sz w:val="24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21" w15:restartNumberingAfterBreak="0">
    <w:nsid w:val="784D6B85"/>
    <w:multiLevelType w:val="multilevel"/>
    <w:tmpl w:val="461E6170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/>
        <w:bCs/>
        <w:color w:val="auto"/>
        <w:sz w:val="24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22" w15:restartNumberingAfterBreak="0">
    <w:nsid w:val="7E124ABF"/>
    <w:multiLevelType w:val="hybridMultilevel"/>
    <w:tmpl w:val="8822185E"/>
    <w:lvl w:ilvl="0" w:tplc="12A6EE3C">
      <w:start w:val="1"/>
      <w:numFmt w:val="decimal"/>
      <w:lvlText w:val="%1."/>
      <w:lvlJc w:val="left"/>
      <w:pPr>
        <w:ind w:left="1020" w:hanging="360"/>
      </w:pPr>
    </w:lvl>
    <w:lvl w:ilvl="1" w:tplc="24D8EA4A">
      <w:start w:val="1"/>
      <w:numFmt w:val="decimal"/>
      <w:lvlText w:val="%2."/>
      <w:lvlJc w:val="left"/>
      <w:pPr>
        <w:ind w:left="1020" w:hanging="360"/>
      </w:pPr>
    </w:lvl>
    <w:lvl w:ilvl="2" w:tplc="CD48FB98">
      <w:start w:val="1"/>
      <w:numFmt w:val="decimal"/>
      <w:lvlText w:val="%3."/>
      <w:lvlJc w:val="left"/>
      <w:pPr>
        <w:ind w:left="1020" w:hanging="360"/>
      </w:pPr>
    </w:lvl>
    <w:lvl w:ilvl="3" w:tplc="BB7AC2C4">
      <w:start w:val="1"/>
      <w:numFmt w:val="decimal"/>
      <w:lvlText w:val="%4."/>
      <w:lvlJc w:val="left"/>
      <w:pPr>
        <w:ind w:left="1020" w:hanging="360"/>
      </w:pPr>
    </w:lvl>
    <w:lvl w:ilvl="4" w:tplc="9036E5D6">
      <w:start w:val="1"/>
      <w:numFmt w:val="decimal"/>
      <w:lvlText w:val="%5."/>
      <w:lvlJc w:val="left"/>
      <w:pPr>
        <w:ind w:left="1020" w:hanging="360"/>
      </w:pPr>
    </w:lvl>
    <w:lvl w:ilvl="5" w:tplc="FAB23D3C">
      <w:start w:val="1"/>
      <w:numFmt w:val="decimal"/>
      <w:lvlText w:val="%6."/>
      <w:lvlJc w:val="left"/>
      <w:pPr>
        <w:ind w:left="1020" w:hanging="360"/>
      </w:pPr>
    </w:lvl>
    <w:lvl w:ilvl="6" w:tplc="B518FE82">
      <w:start w:val="1"/>
      <w:numFmt w:val="decimal"/>
      <w:lvlText w:val="%7."/>
      <w:lvlJc w:val="left"/>
      <w:pPr>
        <w:ind w:left="1020" w:hanging="360"/>
      </w:pPr>
    </w:lvl>
    <w:lvl w:ilvl="7" w:tplc="5FCA4A26">
      <w:start w:val="1"/>
      <w:numFmt w:val="decimal"/>
      <w:lvlText w:val="%8."/>
      <w:lvlJc w:val="left"/>
      <w:pPr>
        <w:ind w:left="1020" w:hanging="360"/>
      </w:pPr>
    </w:lvl>
    <w:lvl w:ilvl="8" w:tplc="E6E09E16">
      <w:start w:val="1"/>
      <w:numFmt w:val="decimal"/>
      <w:lvlText w:val="%9."/>
      <w:lvlJc w:val="left"/>
      <w:pPr>
        <w:ind w:left="1020" w:hanging="360"/>
      </w:pPr>
    </w:lvl>
  </w:abstractNum>
  <w:num w:numId="1" w16cid:durableId="18181035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4747246">
    <w:abstractNumId w:val="7"/>
  </w:num>
  <w:num w:numId="3" w16cid:durableId="1434663817">
    <w:abstractNumId w:val="10"/>
  </w:num>
  <w:num w:numId="4" w16cid:durableId="326134025">
    <w:abstractNumId w:val="17"/>
  </w:num>
  <w:num w:numId="5" w16cid:durableId="1625235127">
    <w:abstractNumId w:val="4"/>
  </w:num>
  <w:num w:numId="6" w16cid:durableId="1688093272">
    <w:abstractNumId w:val="18"/>
  </w:num>
  <w:num w:numId="7" w16cid:durableId="436947461">
    <w:abstractNumId w:val="16"/>
  </w:num>
  <w:num w:numId="8" w16cid:durableId="1488322571">
    <w:abstractNumId w:val="0"/>
  </w:num>
  <w:num w:numId="9" w16cid:durableId="669451425">
    <w:abstractNumId w:val="12"/>
  </w:num>
  <w:num w:numId="10" w16cid:durableId="1185168063">
    <w:abstractNumId w:val="13"/>
  </w:num>
  <w:num w:numId="11" w16cid:durableId="526941570">
    <w:abstractNumId w:val="11"/>
  </w:num>
  <w:num w:numId="12" w16cid:durableId="355351668">
    <w:abstractNumId w:val="22"/>
  </w:num>
  <w:num w:numId="13" w16cid:durableId="298415052">
    <w:abstractNumId w:val="3"/>
  </w:num>
  <w:num w:numId="14" w16cid:durableId="1293057359">
    <w:abstractNumId w:val="2"/>
  </w:num>
  <w:num w:numId="15" w16cid:durableId="986934042">
    <w:abstractNumId w:val="19"/>
  </w:num>
  <w:num w:numId="16" w16cid:durableId="478771617">
    <w:abstractNumId w:val="15"/>
  </w:num>
  <w:num w:numId="17" w16cid:durableId="531455427">
    <w:abstractNumId w:val="14"/>
  </w:num>
  <w:num w:numId="18" w16cid:durableId="131289749">
    <w:abstractNumId w:val="8"/>
  </w:num>
  <w:num w:numId="19" w16cid:durableId="1973437613">
    <w:abstractNumId w:val="6"/>
  </w:num>
  <w:num w:numId="20" w16cid:durableId="982545800">
    <w:abstractNumId w:val="9"/>
  </w:num>
  <w:num w:numId="21" w16cid:durableId="1649937020">
    <w:abstractNumId w:val="1"/>
  </w:num>
  <w:num w:numId="22" w16cid:durableId="1799564114">
    <w:abstractNumId w:val="20"/>
  </w:num>
  <w:num w:numId="23" w16cid:durableId="347408720">
    <w:abstractNumId w:val="21"/>
  </w:num>
  <w:num w:numId="24" w16cid:durableId="17226035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uslan Nurmamedov">
    <w15:presenceInfo w15:providerId="AD" w15:userId="S-1-5-21-1024754292-3260399389-984482637-9812"/>
  </w15:person>
  <w15:person w15:author="Olga Lubnina">
    <w15:presenceInfo w15:providerId="AD" w15:userId="S-1-5-21-1024754292-3260399389-984482637-8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C34"/>
    <w:rsid w:val="00032C2D"/>
    <w:rsid w:val="0005396A"/>
    <w:rsid w:val="000B44AC"/>
    <w:rsid w:val="000D6FA5"/>
    <w:rsid w:val="00125E0F"/>
    <w:rsid w:val="0014609D"/>
    <w:rsid w:val="001563AB"/>
    <w:rsid w:val="001B39E3"/>
    <w:rsid w:val="00214B40"/>
    <w:rsid w:val="002154A7"/>
    <w:rsid w:val="00237FEF"/>
    <w:rsid w:val="00243D07"/>
    <w:rsid w:val="002A315D"/>
    <w:rsid w:val="002E2DED"/>
    <w:rsid w:val="00315823"/>
    <w:rsid w:val="00337F0D"/>
    <w:rsid w:val="00351492"/>
    <w:rsid w:val="00351671"/>
    <w:rsid w:val="003647E0"/>
    <w:rsid w:val="003833C0"/>
    <w:rsid w:val="003A2E2C"/>
    <w:rsid w:val="003B2A41"/>
    <w:rsid w:val="003B5FDB"/>
    <w:rsid w:val="003C68D5"/>
    <w:rsid w:val="003F51FD"/>
    <w:rsid w:val="00425AB7"/>
    <w:rsid w:val="00452669"/>
    <w:rsid w:val="00463436"/>
    <w:rsid w:val="0048214E"/>
    <w:rsid w:val="00494106"/>
    <w:rsid w:val="004942A0"/>
    <w:rsid w:val="004B0BA5"/>
    <w:rsid w:val="004C52E4"/>
    <w:rsid w:val="004E44DF"/>
    <w:rsid w:val="004F6B7D"/>
    <w:rsid w:val="00520161"/>
    <w:rsid w:val="00527E74"/>
    <w:rsid w:val="0054777C"/>
    <w:rsid w:val="00555B5F"/>
    <w:rsid w:val="00570411"/>
    <w:rsid w:val="00597997"/>
    <w:rsid w:val="005C6760"/>
    <w:rsid w:val="005E45C7"/>
    <w:rsid w:val="005E5DE8"/>
    <w:rsid w:val="005F348C"/>
    <w:rsid w:val="00637806"/>
    <w:rsid w:val="00642D35"/>
    <w:rsid w:val="0064756F"/>
    <w:rsid w:val="006533CC"/>
    <w:rsid w:val="00657CD1"/>
    <w:rsid w:val="0066441E"/>
    <w:rsid w:val="00687FA4"/>
    <w:rsid w:val="006A6E21"/>
    <w:rsid w:val="006D4CED"/>
    <w:rsid w:val="00705EE6"/>
    <w:rsid w:val="00723F2D"/>
    <w:rsid w:val="0072580F"/>
    <w:rsid w:val="00726B0F"/>
    <w:rsid w:val="007920B0"/>
    <w:rsid w:val="007A6B7E"/>
    <w:rsid w:val="007B29F8"/>
    <w:rsid w:val="007F4937"/>
    <w:rsid w:val="007F60A7"/>
    <w:rsid w:val="008043A4"/>
    <w:rsid w:val="00805B8A"/>
    <w:rsid w:val="00816ADB"/>
    <w:rsid w:val="008224C4"/>
    <w:rsid w:val="0089219C"/>
    <w:rsid w:val="008F032F"/>
    <w:rsid w:val="009157FB"/>
    <w:rsid w:val="0094179C"/>
    <w:rsid w:val="009D6634"/>
    <w:rsid w:val="009F3940"/>
    <w:rsid w:val="00A23FCB"/>
    <w:rsid w:val="00A81C29"/>
    <w:rsid w:val="00A829B8"/>
    <w:rsid w:val="00A82E2B"/>
    <w:rsid w:val="00AA19FB"/>
    <w:rsid w:val="00AC5FC3"/>
    <w:rsid w:val="00AD20B1"/>
    <w:rsid w:val="00B02236"/>
    <w:rsid w:val="00B026C8"/>
    <w:rsid w:val="00B05013"/>
    <w:rsid w:val="00B422D4"/>
    <w:rsid w:val="00BA06A7"/>
    <w:rsid w:val="00BC0CC2"/>
    <w:rsid w:val="00BC22F4"/>
    <w:rsid w:val="00BE4E27"/>
    <w:rsid w:val="00C41516"/>
    <w:rsid w:val="00C439EF"/>
    <w:rsid w:val="00C53337"/>
    <w:rsid w:val="00D36C3E"/>
    <w:rsid w:val="00D37EE3"/>
    <w:rsid w:val="00D7100C"/>
    <w:rsid w:val="00D71AD1"/>
    <w:rsid w:val="00D85488"/>
    <w:rsid w:val="00D967ED"/>
    <w:rsid w:val="00DB0857"/>
    <w:rsid w:val="00DB5033"/>
    <w:rsid w:val="00DB6A7E"/>
    <w:rsid w:val="00DC0472"/>
    <w:rsid w:val="00E021CD"/>
    <w:rsid w:val="00E07C34"/>
    <w:rsid w:val="00E537B6"/>
    <w:rsid w:val="00E61593"/>
    <w:rsid w:val="00EB4CB0"/>
    <w:rsid w:val="00EB6E26"/>
    <w:rsid w:val="00EC2ADB"/>
    <w:rsid w:val="00F56699"/>
    <w:rsid w:val="00F602B3"/>
    <w:rsid w:val="00F64EB4"/>
    <w:rsid w:val="00F750F8"/>
    <w:rsid w:val="00F75565"/>
    <w:rsid w:val="00F8191A"/>
    <w:rsid w:val="00FB525A"/>
    <w:rsid w:val="00FD1C88"/>
    <w:rsid w:val="00FD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A803"/>
  <w15:chartTrackingRefBased/>
  <w15:docId w15:val="{321FCE0B-E8A0-44A7-846E-7ABF7CDD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7E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1563AB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1563A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1563A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563A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563A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5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63AB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563AB"/>
    <w:rPr>
      <w:color w:val="0563C1" w:themeColor="hyperlink"/>
      <w:u w:val="single"/>
    </w:rPr>
  </w:style>
  <w:style w:type="paragraph" w:styleId="ac">
    <w:name w:val="Revision"/>
    <w:hidden/>
    <w:uiPriority w:val="99"/>
    <w:semiHidden/>
    <w:rsid w:val="00BC0CC2"/>
    <w:pPr>
      <w:spacing w:after="0" w:line="240" w:lineRule="auto"/>
    </w:pPr>
  </w:style>
  <w:style w:type="character" w:styleId="ad">
    <w:name w:val="Mention"/>
    <w:basedOn w:val="a0"/>
    <w:uiPriority w:val="99"/>
    <w:unhideWhenUsed/>
    <w:rsid w:val="003833C0"/>
    <w:rPr>
      <w:color w:val="2B579A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4B0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Unresolved Mention"/>
    <w:basedOn w:val="a0"/>
    <w:uiPriority w:val="99"/>
    <w:semiHidden/>
    <w:unhideWhenUsed/>
    <w:rsid w:val="00F750F8"/>
    <w:rPr>
      <w:color w:val="605E5C"/>
      <w:shd w:val="clear" w:color="auto" w:fill="E1DFDD"/>
    </w:rPr>
  </w:style>
  <w:style w:type="character" w:styleId="af0">
    <w:name w:val="Placeholder Text"/>
    <w:basedOn w:val="a0"/>
    <w:uiPriority w:val="99"/>
    <w:semiHidden/>
    <w:rsid w:val="000D6FA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6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glossaryDocument" Target="glossary/document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91039-B771-4255-A186-A64C3C1337C8}"/>
      </w:docPartPr>
      <w:docPartBody>
        <w:p w:rsidR="005B6595" w:rsidRDefault="005F07B4">
          <w:r w:rsidRPr="00C4085D">
            <w:rPr>
              <w:rStyle w:val="a3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7B4"/>
    <w:rsid w:val="002E2DED"/>
    <w:rsid w:val="00301FCA"/>
    <w:rsid w:val="005B6595"/>
    <w:rsid w:val="005F07B4"/>
    <w:rsid w:val="00663069"/>
    <w:rsid w:val="006E67A8"/>
    <w:rsid w:val="009157FB"/>
    <w:rsid w:val="00A915FD"/>
    <w:rsid w:val="00AF414C"/>
    <w:rsid w:val="00B422D4"/>
    <w:rsid w:val="00B62755"/>
    <w:rsid w:val="00C439EF"/>
    <w:rsid w:val="00DB6A7E"/>
    <w:rsid w:val="00EF5D9C"/>
    <w:rsid w:val="00F50544"/>
    <w:rsid w:val="00F5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07B4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2323</Words>
  <Characters>13244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Evgenya Novoselskaya</dc:creator>
  <cp:keywords/>
  <dc:description/>
  <cp:lastModifiedBy>Azada Abdullaeva</cp:lastModifiedBy>
  <cp:revision>2</cp:revision>
  <dcterms:created xsi:type="dcterms:W3CDTF">2025-08-12T08:54:00Z</dcterms:created>
  <dcterms:modified xsi:type="dcterms:W3CDTF">2025-08-12T08:54:00Z</dcterms:modified>
</cp:coreProperties>
</file>